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FDA8B" w14:textId="7FA47B79" w:rsidR="007B0677" w:rsidRPr="00FF642B" w:rsidRDefault="007B0677" w:rsidP="00FF642B">
      <w:pPr>
        <w:jc w:val="center"/>
        <w:rPr>
          <w:rFonts w:ascii="Times New Roman" w:hAnsi="Times New Roman" w:cs="Times New Roman"/>
          <w:b/>
          <w:bCs/>
          <w:sz w:val="28"/>
          <w:szCs w:val="28"/>
        </w:rPr>
      </w:pPr>
      <w:commentRangeStart w:id="0"/>
      <w:r w:rsidRPr="00FF642B">
        <w:rPr>
          <w:rFonts w:ascii="Times New Roman" w:hAnsi="Times New Roman" w:cs="Times New Roman"/>
          <w:b/>
          <w:bCs/>
          <w:sz w:val="28"/>
          <w:szCs w:val="28"/>
        </w:rPr>
        <w:t>Examination of outcome-based learning and graduate employability: A Case Study of Bangladesh</w:t>
      </w:r>
      <w:commentRangeEnd w:id="0"/>
      <w:r w:rsidR="006D293D">
        <w:rPr>
          <w:rStyle w:val="CommentReference"/>
        </w:rPr>
        <w:commentReference w:id="0"/>
      </w:r>
    </w:p>
    <w:p w14:paraId="5749DFEE" w14:textId="77777777" w:rsidR="007B0677" w:rsidRDefault="007B0677" w:rsidP="00CB5DAE">
      <w:pPr>
        <w:rPr>
          <w:rFonts w:ascii="Times New Roman" w:hAnsi="Times New Roman" w:cs="Times New Roman"/>
          <w:szCs w:val="24"/>
        </w:rPr>
      </w:pPr>
    </w:p>
    <w:p w14:paraId="3CE1B045" w14:textId="77777777" w:rsidR="00CB5DAE" w:rsidRDefault="00CB5DAE" w:rsidP="00CB5DAE">
      <w:pPr>
        <w:rPr>
          <w:rFonts w:ascii="Times New Roman" w:hAnsi="Times New Roman" w:cs="Times New Roman"/>
          <w:szCs w:val="24"/>
        </w:rPr>
      </w:pPr>
    </w:p>
    <w:p w14:paraId="20049FBD" w14:textId="77777777" w:rsidR="00CB5DAE" w:rsidRDefault="00CB5DAE" w:rsidP="00CB5DAE">
      <w:pPr>
        <w:rPr>
          <w:rFonts w:ascii="Times New Roman" w:hAnsi="Times New Roman" w:cs="Times New Roman"/>
          <w:szCs w:val="24"/>
        </w:rPr>
      </w:pPr>
    </w:p>
    <w:p w14:paraId="212C139B" w14:textId="77777777" w:rsidR="00CB5DAE" w:rsidRDefault="00CB5DAE" w:rsidP="00CB5DAE">
      <w:pPr>
        <w:rPr>
          <w:rFonts w:ascii="Times New Roman" w:hAnsi="Times New Roman" w:cs="Times New Roman"/>
          <w:szCs w:val="24"/>
        </w:rPr>
      </w:pPr>
    </w:p>
    <w:p w14:paraId="2E47841E" w14:textId="06DA29D8" w:rsidR="007B0677" w:rsidRDefault="007B0677" w:rsidP="00CB5DAE">
      <w:pPr>
        <w:rPr>
          <w:rFonts w:ascii="Times New Roman" w:hAnsi="Times New Roman" w:cs="Times New Roman"/>
          <w:szCs w:val="24"/>
        </w:rPr>
      </w:pPr>
      <w:r w:rsidRPr="00FF642B">
        <w:rPr>
          <w:rFonts w:ascii="Times New Roman" w:hAnsi="Times New Roman" w:cs="Times New Roman"/>
          <w:b/>
          <w:bCs/>
          <w:szCs w:val="24"/>
        </w:rPr>
        <w:t>Abstract:</w:t>
      </w:r>
    </w:p>
    <w:p w14:paraId="2040D6D5" w14:textId="734C990D" w:rsidR="007B0677" w:rsidRPr="00D34294" w:rsidRDefault="00D34294" w:rsidP="00D34294">
      <w:pPr>
        <w:ind w:firstLine="720"/>
        <w:jc w:val="both"/>
        <w:rPr>
          <w:rFonts w:ascii="Times New Roman" w:hAnsi="Times New Roman" w:cs="Times New Roman"/>
          <w:color w:val="000000" w:themeColor="text1"/>
          <w:szCs w:val="24"/>
        </w:rPr>
      </w:pPr>
      <w:commentRangeStart w:id="1"/>
      <w:r w:rsidRPr="00D34294">
        <w:rPr>
          <w:rFonts w:ascii="Times New Roman" w:hAnsi="Times New Roman" w:cs="Times New Roman"/>
          <w:color w:val="000000" w:themeColor="text1"/>
          <w:szCs w:val="24"/>
        </w:rPr>
        <w:t>There is a growing body of literature on outcome-based learning and students’ employability. It is evident that the higher education policy fails to meet the requirement of rapidly changing society and employers’ expectations worldwide, resulting in a great gap between university education and employment. </w:t>
      </w:r>
      <w:commentRangeEnd w:id="1"/>
      <w:r w:rsidR="00A84312">
        <w:rPr>
          <w:rStyle w:val="CommentReference"/>
        </w:rPr>
        <w:commentReference w:id="1"/>
      </w:r>
      <w:commentRangeStart w:id="2"/>
      <w:r w:rsidRPr="00D34294">
        <w:rPr>
          <w:rFonts w:ascii="Times New Roman" w:hAnsi="Times New Roman" w:cs="Times New Roman"/>
          <w:color w:val="000000" w:themeColor="text1"/>
          <w:szCs w:val="24"/>
        </w:rPr>
        <w:t>This study examines the outcome-based learning and graduate employability for identifying the existent body of literature and proposes future research agenda.</w:t>
      </w:r>
      <w:commentRangeEnd w:id="2"/>
      <w:r w:rsidR="00D6367A">
        <w:rPr>
          <w:rStyle w:val="CommentReference"/>
        </w:rPr>
        <w:commentReference w:id="2"/>
      </w:r>
      <w:r w:rsidRPr="00D34294">
        <w:rPr>
          <w:rFonts w:ascii="Times New Roman" w:hAnsi="Times New Roman" w:cs="Times New Roman"/>
          <w:color w:val="000000" w:themeColor="text1"/>
          <w:szCs w:val="24"/>
        </w:rPr>
        <w:t> This study aims to explore the relationship among students’ international mindsets, learning outcomes, students’ performance and student employability among Bangladesh Open University postgraduate (CEMBA/CEMPA/MBA/PMBA programs) students. The findings of this study illustrate the conceptual motivation for the argument of creating employability among the university students through student engagement and learning outcomes. Student engagement can also impact on the employability. However, according to the proposed conceptual model, learning outcomes of students can contribute to the core objective</w:t>
      </w:r>
      <w:ins w:id="3" w:author="DELL" w:date="2024-10-29T09:09:00Z">
        <w:r w:rsidR="00CE31C8">
          <w:rPr>
            <w:rFonts w:ascii="Times New Roman" w:hAnsi="Times New Roman" w:cs="Times New Roman"/>
            <w:color w:val="000000" w:themeColor="text1"/>
            <w:szCs w:val="24"/>
          </w:rPr>
          <w:t>s</w:t>
        </w:r>
      </w:ins>
      <w:r w:rsidRPr="00D34294">
        <w:rPr>
          <w:rFonts w:ascii="Times New Roman" w:hAnsi="Times New Roman" w:cs="Times New Roman"/>
          <w:color w:val="000000" w:themeColor="text1"/>
          <w:szCs w:val="24"/>
        </w:rPr>
        <w:t xml:space="preserve"> of university education, which is employability with mediating impact.</w:t>
      </w:r>
    </w:p>
    <w:p w14:paraId="27FE894C" w14:textId="77777777" w:rsidR="00D34294" w:rsidRPr="00FD1FD2" w:rsidRDefault="00D34294" w:rsidP="00CB5DAE">
      <w:pPr>
        <w:rPr>
          <w:rFonts w:ascii="Times New Roman" w:hAnsi="Times New Roman" w:cs="Times New Roman"/>
          <w:szCs w:val="24"/>
        </w:rPr>
      </w:pPr>
    </w:p>
    <w:p w14:paraId="43DCADA4" w14:textId="17C38051" w:rsidR="00CB5DAE" w:rsidRPr="00FF642B" w:rsidRDefault="00CB5DAE" w:rsidP="00CB5DAE">
      <w:pPr>
        <w:rPr>
          <w:rFonts w:ascii="Times New Roman" w:hAnsi="Times New Roman" w:cs="Times New Roman"/>
          <w:szCs w:val="24"/>
        </w:rPr>
      </w:pPr>
      <w:r w:rsidRPr="00FF642B">
        <w:rPr>
          <w:rFonts w:ascii="Times New Roman" w:hAnsi="Times New Roman" w:cs="Times New Roman"/>
          <w:szCs w:val="24"/>
        </w:rPr>
        <w:t>Keywords:</w:t>
      </w:r>
      <w:r w:rsidR="00FF642B">
        <w:rPr>
          <w:rFonts w:ascii="Times New Roman" w:hAnsi="Times New Roman" w:cs="Times New Roman"/>
          <w:szCs w:val="24"/>
        </w:rPr>
        <w:t xml:space="preserve"> Employability; </w:t>
      </w:r>
      <w:r w:rsidR="00525DE0">
        <w:rPr>
          <w:rFonts w:ascii="Times New Roman" w:hAnsi="Times New Roman" w:cs="Times New Roman"/>
          <w:szCs w:val="24"/>
        </w:rPr>
        <w:t>outcome-based</w:t>
      </w:r>
      <w:r w:rsidR="00FF642B">
        <w:rPr>
          <w:rFonts w:ascii="Times New Roman" w:hAnsi="Times New Roman" w:cs="Times New Roman"/>
          <w:szCs w:val="24"/>
        </w:rPr>
        <w:t xml:space="preserve"> education; </w:t>
      </w:r>
      <w:r w:rsidR="00FF642B" w:rsidRPr="00F944EF">
        <w:rPr>
          <w:rFonts w:ascii="Times New Roman" w:hAnsi="Times New Roman" w:cs="Times New Roman"/>
          <w:color w:val="000000" w:themeColor="text1"/>
          <w:szCs w:val="24"/>
        </w:rPr>
        <w:t>Bangladesh Open University</w:t>
      </w:r>
      <w:r w:rsidR="00FF642B">
        <w:rPr>
          <w:rFonts w:ascii="Times New Roman" w:hAnsi="Times New Roman" w:cs="Times New Roman"/>
          <w:color w:val="000000" w:themeColor="text1"/>
          <w:szCs w:val="24"/>
        </w:rPr>
        <w:t>.</w:t>
      </w:r>
    </w:p>
    <w:p w14:paraId="4C44395A" w14:textId="77777777" w:rsidR="00676239" w:rsidRDefault="00676239" w:rsidP="00FF642B">
      <w:pPr>
        <w:jc w:val="both"/>
        <w:rPr>
          <w:rFonts w:ascii="Times New Roman" w:hAnsi="Times New Roman" w:cs="Times New Roman"/>
          <w:color w:val="000000" w:themeColor="text1"/>
          <w:szCs w:val="24"/>
        </w:rPr>
      </w:pPr>
    </w:p>
    <w:p w14:paraId="080D02B2" w14:textId="603C2230" w:rsidR="00FF642B" w:rsidRDefault="00FF642B">
      <w:pPr>
        <w:rPr>
          <w:rFonts w:ascii="Times New Roman" w:hAnsi="Times New Roman" w:cs="Times New Roman"/>
          <w:b/>
          <w:bCs/>
          <w:color w:val="000000" w:themeColor="text1"/>
          <w:szCs w:val="24"/>
        </w:rPr>
      </w:pPr>
    </w:p>
    <w:p w14:paraId="44430527" w14:textId="3CA45992" w:rsidR="00676239" w:rsidRPr="00FF642B" w:rsidRDefault="00676239" w:rsidP="00FF642B">
      <w:pPr>
        <w:jc w:val="both"/>
        <w:rPr>
          <w:rFonts w:ascii="Times New Roman" w:hAnsi="Times New Roman" w:cs="Times New Roman"/>
          <w:b/>
          <w:bCs/>
          <w:color w:val="000000" w:themeColor="text1"/>
          <w:szCs w:val="24"/>
        </w:rPr>
      </w:pPr>
      <w:r>
        <w:rPr>
          <w:rFonts w:ascii="Times New Roman" w:hAnsi="Times New Roman" w:cs="Times New Roman"/>
          <w:b/>
          <w:bCs/>
          <w:color w:val="000000" w:themeColor="text1"/>
          <w:szCs w:val="24"/>
        </w:rPr>
        <w:t xml:space="preserve">1. </w:t>
      </w:r>
      <w:r w:rsidRPr="00FF642B">
        <w:rPr>
          <w:rFonts w:ascii="Times New Roman" w:hAnsi="Times New Roman" w:cs="Times New Roman"/>
          <w:b/>
          <w:bCs/>
          <w:color w:val="000000" w:themeColor="text1"/>
          <w:szCs w:val="24"/>
        </w:rPr>
        <w:t>Introduction</w:t>
      </w:r>
    </w:p>
    <w:p w14:paraId="6A8C1CBE" w14:textId="57D50F91" w:rsidR="00016F07" w:rsidRPr="00F944EF" w:rsidRDefault="0049640E"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There is a </w:t>
      </w:r>
      <w:r w:rsidR="00016F07" w:rsidRPr="00F944EF">
        <w:rPr>
          <w:rFonts w:ascii="Times New Roman" w:hAnsi="Times New Roman" w:cs="Times New Roman"/>
          <w:color w:val="000000" w:themeColor="text1"/>
          <w:szCs w:val="24"/>
        </w:rPr>
        <w:t xml:space="preserve">growing body of literature exists on outcome-based learning and graduate employability </w:t>
      </w:r>
      <w:r w:rsidRPr="00F944EF">
        <w:rPr>
          <w:rFonts w:ascii="Times New Roman" w:hAnsi="Times New Roman" w:cs="Times New Roman"/>
          <w:color w:val="000000" w:themeColor="text1"/>
          <w:szCs w:val="24"/>
        </w:rPr>
        <w:t xml:space="preserve">already exists </w:t>
      </w:r>
      <w:r w:rsidR="00016F07" w:rsidRPr="00F944EF">
        <w:rPr>
          <w:rFonts w:ascii="Times New Roman" w:hAnsi="Times New Roman" w:cs="Times New Roman"/>
          <w:color w:val="000000" w:themeColor="text1"/>
          <w:szCs w:val="24"/>
        </w:rPr>
        <w:fldChar w:fldCharType="begin">
          <w:fldData xml:space="preserve">PEVuZE5vdGU+PENpdGU+PEF1dGhvcj5BcmtvdWRpczwvQXV0aG9yPjxZZWFyPjIwMTY8L1llYXI+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==
</w:fldData>
        </w:fldChar>
      </w:r>
      <w:r w:rsidR="007B0677">
        <w:rPr>
          <w:rFonts w:ascii="Times New Roman" w:hAnsi="Times New Roman" w:cs="Times New Roman"/>
          <w:color w:val="000000" w:themeColor="text1"/>
          <w:szCs w:val="24"/>
        </w:rPr>
        <w:instrText xml:space="preserve"> ADDIN EN.CITE </w:instrText>
      </w:r>
      <w:r w:rsidR="007B0677">
        <w:rPr>
          <w:rFonts w:ascii="Times New Roman" w:hAnsi="Times New Roman" w:cs="Times New Roman"/>
          <w:color w:val="000000" w:themeColor="text1"/>
          <w:szCs w:val="24"/>
        </w:rPr>
        <w:fldChar w:fldCharType="begin">
          <w:fldData xml:space="preserve">PEVuZE5vdGU+PENpdGU+PEF1dGhvcj5BcmtvdWRpczwvQXV0aG9yPjxZZWFyPjIwMTY8L1llYXI+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==
</w:fldData>
        </w:fldChar>
      </w:r>
      <w:r w:rsidR="007B0677">
        <w:rPr>
          <w:rFonts w:ascii="Times New Roman" w:hAnsi="Times New Roman" w:cs="Times New Roman"/>
          <w:color w:val="000000" w:themeColor="text1"/>
          <w:szCs w:val="24"/>
        </w:rPr>
        <w:instrText xml:space="preserve"> ADDIN EN.CITE.DATA </w:instrText>
      </w:r>
      <w:r w:rsidR="007B0677">
        <w:rPr>
          <w:rFonts w:ascii="Times New Roman" w:hAnsi="Times New Roman" w:cs="Times New Roman"/>
          <w:color w:val="000000" w:themeColor="text1"/>
          <w:szCs w:val="24"/>
        </w:rPr>
      </w:r>
      <w:r w:rsidR="007B0677">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r>
      <w:r w:rsidR="00016F07" w:rsidRPr="00F944EF">
        <w:rPr>
          <w:rFonts w:ascii="Times New Roman" w:hAnsi="Times New Roman" w:cs="Times New Roman"/>
          <w:color w:val="000000" w:themeColor="text1"/>
          <w:szCs w:val="24"/>
        </w:rPr>
        <w:fldChar w:fldCharType="separate"/>
      </w:r>
      <w:r w:rsidR="00016F07" w:rsidRPr="00F944EF">
        <w:rPr>
          <w:rFonts w:ascii="Times New Roman" w:hAnsi="Times New Roman" w:cs="Times New Roman"/>
          <w:noProof/>
          <w:color w:val="000000" w:themeColor="text1"/>
          <w:szCs w:val="24"/>
        </w:rPr>
        <w:t>(Arkoudis &amp; Doughney, 2016; Henderson &amp; Trede, 2017; Jorre de St Jorre &amp; Oliver, 2018; Lloyd &amp; Griffiths, 2008; Peng, 2019; C. Smith &amp; Worsfold, 2015; Sweetman, Hovdhaugen, &amp; Karlsen, 2014; Tucker, Byrnes-Loinette, &amp; Bodary, 2018; Warraich &amp; Ameen, 2010; Whelan, 2017; Young &amp; Keup, 2018)</w:t>
      </w:r>
      <w:r w:rsidR="00016F07" w:rsidRPr="00F944EF">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t xml:space="preserve">. A major part of outcome-based learning for employability literature has examined work integrated learning in the light of graduate employability. Since both the objectives- outcome-based learning and work integrated learning- are focusing to the common goal of graduate employability, this study examines both as part of review literature. A part of work integrated learning is also outcome based learning </w:t>
      </w:r>
      <w:r w:rsidR="00016F07" w:rsidRPr="00F944EF">
        <w:rPr>
          <w:rFonts w:ascii="Times New Roman" w:hAnsi="Times New Roman" w:cs="Times New Roman"/>
          <w:color w:val="000000" w:themeColor="text1"/>
          <w:szCs w:val="24"/>
        </w:rPr>
        <w:fldChar w:fldCharType="begin"/>
      </w:r>
      <w:r w:rsidR="007B0677">
        <w:rPr>
          <w:rFonts w:ascii="Times New Roman" w:hAnsi="Times New Roman" w:cs="Times New Roman"/>
          <w:color w:val="000000" w:themeColor="text1"/>
          <w:szCs w:val="24"/>
        </w:rPr>
        <w:instrText xml:space="preserve"> ADDIN EN.CITE &lt;EndNote&gt;&lt;Cite&gt;&lt;Author&gt;Schuster&lt;/Author&gt;&lt;Year&gt;2017&lt;/Year&gt;&lt;RecNum&gt;18&lt;/RecNum&gt;&lt;DisplayText&gt;(Schuster &amp;amp; Glavas, 2017)&lt;/DisplayText&gt;&lt;record&gt;&lt;rec-number&gt;18&lt;/rec-number&gt;&lt;foreign-keys&gt;&lt;key app="EN" db-id="rvz009fspstt93etxxgveaxm595w9f5sra0t" timestamp="1704385343"&gt;18&lt;/key&gt;&lt;/foreign-keys&gt;&lt;ref-type name="Journal Article"&gt;17&lt;/ref-type&gt;&lt;contributors&gt;&lt;authors&gt;&lt;author&gt;Schuster, L.&lt;/author&gt;&lt;author&gt;Glavas, C.&lt;/author&gt;&lt;/authors&gt;&lt;/contributors&gt;&lt;auth-address&gt;QUT Business School, Advertising, Marketing and Public Relations, Queensland University Technology, 2 George Street, Brisbane, Queensland 4001, Australia&lt;/auth-address&gt;&lt;titles&gt;&lt;title&gt;Exploring the dimensions of electronic work integrated learning (eWIL)&lt;/title&gt;&lt;secondary-title&gt;Educational Research Review&lt;/secondary-title&gt;&lt;alt-title&gt;Educ. Res. Rev.&lt;/alt-title&gt;&lt;/titles&gt;&lt;periodical&gt;&lt;full-title&gt;Educational Research Review&lt;/full-title&gt;&lt;abbr-1&gt;Educ. Res. Rev.&lt;/abbr-1&gt;&lt;/periodical&gt;&lt;alt-periodical&gt;&lt;full-title&gt;Educational Research Review&lt;/full-title&gt;&lt;abbr-1&gt;Educ. Res. Rev.&lt;/abbr-1&gt;&lt;/alt-periodical&gt;&lt;pages&gt;55-66&lt;/pages&gt;&lt;volume&gt;21&lt;/volume&gt;&lt;keywords&gt;&lt;keyword&gt;Blended&lt;/keyword&gt;&lt;keyword&gt;Electronic work integrated learning&lt;/keyword&gt;&lt;keyword&gt;Systematic literature review&lt;/keyword&gt;&lt;keyword&gt;Technology&lt;/keyword&gt;&lt;keyword&gt;Work integrated learning&lt;/keyword&gt;&lt;/keywords&gt;&lt;dates&gt;&lt;year&gt;2017&lt;/year&gt;&lt;/dates&gt;&lt;publisher&gt;Elsevier Ltd&lt;/publisher&gt;&lt;isbn&gt;1747938X (ISSN)&lt;/isbn&gt;&lt;work-type&gt;Review&lt;/work-type&gt;&lt;urls&gt;&lt;related-urls&gt;&lt;url&gt;https://www.scopus.com/inward/record.uri?eid=2-s2.0-85017640558&amp;amp;doi=10.1016%2fj.edurev.2017.04.001&amp;amp;partnerID=40&amp;amp;md5=811bcc446b092e4074b262085e5c0f8e&lt;/url&gt;&lt;/related-urls&gt;&lt;/urls&gt;&lt;electronic-resource-num&gt;10.1016/j.edurev.2017.04.001&lt;/electronic-resource-num&gt;&lt;remote-database-name&gt;Scopus&lt;/remote-database-name&gt;&lt;language&gt;English&lt;/language&gt;&lt;/record&gt;&lt;/Cite&gt;&lt;/EndNote&gt;</w:instrText>
      </w:r>
      <w:r w:rsidR="00016F07" w:rsidRPr="00F944EF">
        <w:rPr>
          <w:rFonts w:ascii="Times New Roman" w:hAnsi="Times New Roman" w:cs="Times New Roman"/>
          <w:color w:val="000000" w:themeColor="text1"/>
          <w:szCs w:val="24"/>
        </w:rPr>
        <w:fldChar w:fldCharType="separate"/>
      </w:r>
      <w:r w:rsidR="00016F07" w:rsidRPr="00F944EF">
        <w:rPr>
          <w:rFonts w:ascii="Times New Roman" w:hAnsi="Times New Roman" w:cs="Times New Roman"/>
          <w:noProof/>
          <w:color w:val="000000" w:themeColor="text1"/>
          <w:szCs w:val="24"/>
        </w:rPr>
        <w:t>(Schuster &amp; Glavas, 2017)</w:t>
      </w:r>
      <w:r w:rsidR="00016F07" w:rsidRPr="00F944EF">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t xml:space="preserve">. Work integrated learning can be explained as the combination of common effort from students, academic supervisors as well as industry </w:t>
      </w:r>
      <w:r w:rsidR="00016F07" w:rsidRPr="00F944EF">
        <w:rPr>
          <w:rFonts w:ascii="Times New Roman" w:hAnsi="Times New Roman" w:cs="Times New Roman"/>
          <w:color w:val="000000" w:themeColor="text1"/>
          <w:szCs w:val="24"/>
        </w:rPr>
        <w:fldChar w:fldCharType="begin"/>
      </w:r>
      <w:r w:rsidR="007B0677">
        <w:rPr>
          <w:rFonts w:ascii="Times New Roman" w:hAnsi="Times New Roman" w:cs="Times New Roman"/>
          <w:color w:val="000000" w:themeColor="text1"/>
          <w:szCs w:val="24"/>
        </w:rPr>
        <w:instrText xml:space="preserve"> ADDIN EN.CITE &lt;EndNote&gt;&lt;Cite&gt;&lt;Author&gt;Raelin&lt;/Author&gt;&lt;Year&gt;1997&lt;/Year&gt;&lt;RecNum&gt;19&lt;/RecNum&gt;&lt;DisplayText&gt;(Raelin, 1997)&lt;/DisplayText&gt;&lt;record&gt;&lt;rec-number&gt;19&lt;/rec-number&gt;&lt;foreign-keys&gt;&lt;key app="EN" db-id="rvz009fspstt93etxxgveaxm595w9f5sra0t" timestamp="1704385343"&gt;19&lt;/key&gt;&lt;/foreign-keys&gt;&lt;ref-type name="Journal Article"&gt;17&lt;/ref-type&gt;&lt;contributors&gt;&lt;authors&gt;&lt;author&gt;Raelin, Joseph A&lt;/author&gt;&lt;/authors&gt;&lt;/contributors&gt;&lt;titles&gt;&lt;title&gt;A model of work-based learning&lt;/title&gt;&lt;secondary-title&gt;Organization science&lt;/secondary-title&gt;&lt;/titles&gt;&lt;periodical&gt;&lt;full-title&gt;Organization science&lt;/full-title&gt;&lt;/periodical&gt;&lt;pages&gt;563-578&lt;/pages&gt;&lt;volume&gt;8&lt;/volume&gt;&lt;number&gt;6&lt;/number&gt;&lt;dates&gt;&lt;year&gt;1997&lt;/year&gt;&lt;/dates&gt;&lt;isbn&gt;1047-7039&lt;/isbn&gt;&lt;urls&gt;&lt;/urls&gt;&lt;/record&gt;&lt;/Cite&gt;&lt;/EndNote&gt;</w:instrText>
      </w:r>
      <w:r w:rsidR="00016F07" w:rsidRPr="00F944EF">
        <w:rPr>
          <w:rFonts w:ascii="Times New Roman" w:hAnsi="Times New Roman" w:cs="Times New Roman"/>
          <w:color w:val="000000" w:themeColor="text1"/>
          <w:szCs w:val="24"/>
        </w:rPr>
        <w:fldChar w:fldCharType="separate"/>
      </w:r>
      <w:r w:rsidR="00016F07" w:rsidRPr="00F944EF">
        <w:rPr>
          <w:rFonts w:ascii="Times New Roman" w:hAnsi="Times New Roman" w:cs="Times New Roman"/>
          <w:noProof/>
          <w:color w:val="000000" w:themeColor="text1"/>
          <w:szCs w:val="24"/>
        </w:rPr>
        <w:t>(Raelin, 1997)</w:t>
      </w:r>
      <w:r w:rsidR="00016F07" w:rsidRPr="00F944EF">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t xml:space="preserve">. The objective of work integrated learning is to incorporate industry experience for the students during their higher education period through work placement so that students get real life experience </w:t>
      </w:r>
      <w:r w:rsidR="00016F07" w:rsidRPr="00F944EF">
        <w:rPr>
          <w:rFonts w:ascii="Times New Roman" w:hAnsi="Times New Roman" w:cs="Times New Roman"/>
          <w:color w:val="000000" w:themeColor="text1"/>
          <w:szCs w:val="24"/>
        </w:rPr>
        <w:fldChar w:fldCharType="begin"/>
      </w:r>
      <w:r w:rsidR="007B0677">
        <w:rPr>
          <w:rFonts w:ascii="Times New Roman" w:hAnsi="Times New Roman" w:cs="Times New Roman"/>
          <w:color w:val="000000" w:themeColor="text1"/>
          <w:szCs w:val="24"/>
        </w:rPr>
        <w:instrText xml:space="preserve"> ADDIN EN.CITE &lt;EndNote&gt;&lt;Cite&gt;&lt;Author&gt;Smith&lt;/Author&gt;&lt;Year&gt;2014&lt;/Year&gt;&lt;RecNum&gt;20&lt;/RecNum&gt;&lt;DisplayText&gt;(Calvin Smith &amp;amp; Worsfold, 2014)&lt;/DisplayText&gt;&lt;record&gt;&lt;rec-number&gt;20&lt;/rec-number&gt;&lt;foreign-keys&gt;&lt;key app="EN" db-id="rvz009fspstt93etxxgveaxm595w9f5sra0t" timestamp="1704385343"&gt;20&lt;/key&gt;&lt;/foreign-keys&gt;&lt;ref-type name="Journal Article"&gt;17&lt;/ref-type&gt;&lt;contributors&gt;&lt;authors&gt;&lt;author&gt;Smith, Calvin&lt;/author&gt;&lt;author&gt;Worsfold, Kate&lt;/author&gt;&lt;/authors&gt;&lt;/contributors&gt;&lt;titles&gt;&lt;title&gt;WIL curriculum design and student learning: a structural model of their effects on student satisfaction&lt;/title&gt;&lt;secondary-title&gt;Studies in Higher Education&lt;/secondary-title&gt;&lt;/titles&gt;&lt;periodical&gt;&lt;full-title&gt;Studies in Higher Education&lt;/full-title&gt;&lt;abbr-1&gt;Stud. High. Educ.&lt;/abbr-1&gt;&lt;/periodical&gt;&lt;pages&gt;1070-1084&lt;/pages&gt;&lt;volume&gt;39&lt;/volume&gt;&lt;number&gt;6&lt;/number&gt;&lt;dates&gt;&lt;year&gt;2014&lt;/year&gt;&lt;/dates&gt;&lt;isbn&gt;0307-5079&lt;/isbn&gt;&lt;urls&gt;&lt;/urls&gt;&lt;/record&gt;&lt;/Cite&gt;&lt;/EndNote&gt;</w:instrText>
      </w:r>
      <w:r w:rsidR="00016F07" w:rsidRPr="00F944EF">
        <w:rPr>
          <w:rFonts w:ascii="Times New Roman" w:hAnsi="Times New Roman" w:cs="Times New Roman"/>
          <w:color w:val="000000" w:themeColor="text1"/>
          <w:szCs w:val="24"/>
        </w:rPr>
        <w:fldChar w:fldCharType="separate"/>
      </w:r>
      <w:r w:rsidR="00016F07" w:rsidRPr="00F944EF">
        <w:rPr>
          <w:rFonts w:ascii="Times New Roman" w:hAnsi="Times New Roman" w:cs="Times New Roman"/>
          <w:noProof/>
          <w:color w:val="000000" w:themeColor="text1"/>
          <w:szCs w:val="24"/>
        </w:rPr>
        <w:t>(Calvin Smith &amp; Worsfold, 2014)</w:t>
      </w:r>
      <w:r w:rsidR="00016F07" w:rsidRPr="00F944EF">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t xml:space="preserve">. </w:t>
      </w:r>
    </w:p>
    <w:p w14:paraId="59E16F16" w14:textId="2A642EDE" w:rsidR="00CB5DAE" w:rsidRPr="009958E2" w:rsidRDefault="008B1E31" w:rsidP="009958E2">
      <w:pPr>
        <w:ind w:firstLine="720"/>
        <w:jc w:val="both"/>
      </w:pPr>
      <w:r w:rsidRPr="00F944EF">
        <w:rPr>
          <w:rFonts w:ascii="Times New Roman" w:hAnsi="Times New Roman" w:cs="Times New Roman"/>
          <w:color w:val="000000" w:themeColor="text1"/>
          <w:szCs w:val="24"/>
        </w:rPr>
        <w:t>Higher education policy fails to meet the requirement of rapidly changing society and employers’ expectation worldwide, resulting in a great gap between university education and employment. This study aims to explore the relationship among students’ international mindsets, learning outcomes, students’ performance and student employability among Bangladesh Open University postgraduate (CEMBA/CEMPA/MBA/PMBA programs) students. The main objective of this study is to examine the mediating role of learning outcomes on employability of Bangladesh Open University Postgraduate Students (CEMBA/CEMPA/MBA/PMBA programs).</w:t>
      </w:r>
      <w:r w:rsidR="00794950" w:rsidRPr="00794950">
        <w:rPr>
          <w:rFonts w:ascii="Times New Roman" w:hAnsi="Times New Roman" w:cs="Times New Roman"/>
          <w:color w:val="000000" w:themeColor="text1"/>
          <w:szCs w:val="24"/>
        </w:rPr>
        <w:t xml:space="preserve"> </w:t>
      </w:r>
      <w:r w:rsidR="00794950" w:rsidRPr="00F944EF">
        <w:rPr>
          <w:rFonts w:ascii="Times New Roman" w:hAnsi="Times New Roman" w:cs="Times New Roman"/>
          <w:color w:val="000000" w:themeColor="text1"/>
          <w:szCs w:val="24"/>
        </w:rPr>
        <w:t xml:space="preserve">This study </w:t>
      </w:r>
      <w:r w:rsidR="00794950" w:rsidRPr="00F944EF">
        <w:rPr>
          <w:rFonts w:ascii="Times New Roman" w:hAnsi="Times New Roman" w:cs="Times New Roman"/>
          <w:color w:val="000000" w:themeColor="text1"/>
          <w:szCs w:val="24"/>
        </w:rPr>
        <w:lastRenderedPageBreak/>
        <w:t>only focuses the School of Business of Bangladesh Open University (BOU) especially Master of Business Administration (MBA) program, Commonwealth Executive Master of Business Administration (CEMBA) and Commonwealth Executive Master of Public Administration (CEMPA) program and the Professional Master Business Administration (PMPA) for sample selection and result accumulation.</w:t>
      </w:r>
    </w:p>
    <w:p w14:paraId="3C8E1971" w14:textId="1CC792DA" w:rsidR="00CB5DAE" w:rsidRPr="00F944EF" w:rsidRDefault="00CB5DAE" w:rsidP="00FF642B">
      <w:pPr>
        <w:ind w:firstLine="720"/>
        <w:jc w:val="both"/>
        <w:rPr>
          <w:rFonts w:ascii="Times New Roman" w:hAnsi="Times New Roman" w:cs="Times New Roman"/>
          <w:color w:val="000000" w:themeColor="text1"/>
          <w:szCs w:val="24"/>
        </w:rPr>
      </w:pPr>
      <w:commentRangeStart w:id="4"/>
      <w:r>
        <w:rPr>
          <w:rFonts w:ascii="Times New Roman" w:hAnsi="Times New Roman" w:cs="Times New Roman"/>
          <w:color w:val="000000" w:themeColor="text1"/>
          <w:szCs w:val="24"/>
        </w:rPr>
        <w:t xml:space="preserve">The following paper is presented in additional four chapters. Chapter 2 presents literature review followed by methodology in Chapter 3. Analysis of the collected responses and focus group discussions are presented in Chapter 4. Finally, the conclusion, implication and limitations </w:t>
      </w:r>
      <w:r w:rsidR="00FF642B">
        <w:rPr>
          <w:rFonts w:ascii="Times New Roman" w:hAnsi="Times New Roman" w:cs="Times New Roman"/>
          <w:color w:val="000000" w:themeColor="text1"/>
          <w:szCs w:val="24"/>
        </w:rPr>
        <w:t>ar</w:t>
      </w:r>
      <w:r>
        <w:rPr>
          <w:rFonts w:ascii="Times New Roman" w:hAnsi="Times New Roman" w:cs="Times New Roman"/>
          <w:color w:val="000000" w:themeColor="text1"/>
          <w:szCs w:val="24"/>
        </w:rPr>
        <w:t>e presented in Chapter 5.</w:t>
      </w:r>
      <w:commentRangeEnd w:id="4"/>
      <w:r w:rsidR="00B52CDA">
        <w:rPr>
          <w:rStyle w:val="CommentReference"/>
        </w:rPr>
        <w:commentReference w:id="4"/>
      </w:r>
    </w:p>
    <w:p w14:paraId="3B1C84B1" w14:textId="77777777" w:rsidR="00523D86" w:rsidRPr="00F944EF" w:rsidRDefault="00523D86" w:rsidP="00FF642B">
      <w:pPr>
        <w:ind w:firstLine="720"/>
        <w:jc w:val="both"/>
        <w:rPr>
          <w:rFonts w:ascii="Times New Roman" w:hAnsi="Times New Roman" w:cs="Times New Roman"/>
          <w:color w:val="000000" w:themeColor="text1"/>
        </w:rPr>
      </w:pPr>
    </w:p>
    <w:p w14:paraId="2AC80A48" w14:textId="335B68ED" w:rsidR="00FF642B" w:rsidRDefault="00676239" w:rsidP="00FF642B">
      <w:pPr>
        <w:jc w:val="both"/>
        <w:rPr>
          <w:rFonts w:ascii="Times New Roman" w:hAnsi="Times New Roman" w:cs="Times New Roman"/>
          <w:color w:val="000000" w:themeColor="text1"/>
          <w:szCs w:val="24"/>
        </w:rPr>
      </w:pPr>
      <w:r>
        <w:rPr>
          <w:rFonts w:ascii="Times New Roman" w:hAnsi="Times New Roman" w:cs="Times New Roman"/>
          <w:b/>
          <w:bCs/>
          <w:color w:val="000000" w:themeColor="text1"/>
          <w:szCs w:val="24"/>
        </w:rPr>
        <w:t xml:space="preserve">2. </w:t>
      </w:r>
      <w:r w:rsidRPr="00FF642B">
        <w:rPr>
          <w:rFonts w:ascii="Times New Roman" w:hAnsi="Times New Roman" w:cs="Times New Roman"/>
          <w:b/>
          <w:bCs/>
          <w:color w:val="000000" w:themeColor="text1"/>
          <w:szCs w:val="24"/>
        </w:rPr>
        <w:t>Literature Review</w:t>
      </w:r>
    </w:p>
    <w:p w14:paraId="53ED7D3A" w14:textId="12FA6381" w:rsidR="00FF642B" w:rsidRPr="00FF642B" w:rsidRDefault="00FF642B" w:rsidP="00FF642B">
      <w:pPr>
        <w:jc w:val="both"/>
        <w:rPr>
          <w:rFonts w:ascii="Times New Roman" w:hAnsi="Times New Roman" w:cs="Times New Roman"/>
          <w:b/>
          <w:bCs/>
          <w:color w:val="000000" w:themeColor="text1"/>
          <w:szCs w:val="24"/>
        </w:rPr>
      </w:pPr>
      <w:r w:rsidRPr="00FF642B">
        <w:rPr>
          <w:rFonts w:ascii="Times New Roman" w:hAnsi="Times New Roman" w:cs="Times New Roman"/>
          <w:b/>
          <w:bCs/>
          <w:color w:val="000000" w:themeColor="text1"/>
          <w:szCs w:val="24"/>
        </w:rPr>
        <w:t>2.1 Overview of Bangladesh Open University</w:t>
      </w:r>
    </w:p>
    <w:p w14:paraId="0BCCC49F" w14:textId="58E9F28F" w:rsidR="00063D29" w:rsidRDefault="00FF642B" w:rsidP="00FF642B">
      <w:pPr>
        <w:ind w:firstLine="720"/>
        <w:jc w:val="both"/>
        <w:rPr>
          <w:rFonts w:ascii="Times New Roman" w:hAnsi="Times New Roman" w:cs="Times New Roman"/>
          <w:color w:val="000000" w:themeColor="text1"/>
          <w:szCs w:val="24"/>
        </w:rPr>
      </w:pPr>
      <w:r w:rsidRPr="00FF642B">
        <w:rPr>
          <w:rFonts w:ascii="Times New Roman" w:hAnsi="Times New Roman" w:cs="Times New Roman"/>
          <w:color w:val="000000" w:themeColor="text1"/>
          <w:szCs w:val="24"/>
        </w:rPr>
        <w:t>Since its founding in 1992, Bangladesh Open University (BOU) has provided distance education. Every Bangladeshi citizen can attend this university at any time, and students can study there while staying anywhere in the world. The only public university that uses an open and distance learning method to deliver academic programs is Bangladesh Open University. With the help of its 12 Regional Centers (RCs), 80 Sub-Regional Centers (SRCs), and 1550 Study Centers (as of December 2021), it has a nationwide network that enables it to bring a wide range of distance learning programs right to the doorsteps of students in various regions. Students can use their home as their campus and incorporate studying into a flexible, self-determined schedule thanks to this. BOU presently has 1550 study centers spread across the nation that provide 83 academic programs. BOU now offers 83 programs (64 formal programs and 19 non-formal programs), with the assistance of 6 academic schools. In total, there are 672859 students and 24067 teachers or tutors (as of December 31, 2021).</w:t>
      </w:r>
    </w:p>
    <w:p w14:paraId="7D0F749D" w14:textId="629ABA26" w:rsidR="00FF642B" w:rsidRPr="00F944EF" w:rsidRDefault="00FF642B" w:rsidP="00FF642B">
      <w:pPr>
        <w:ind w:firstLine="720"/>
        <w:jc w:val="both"/>
        <w:rPr>
          <w:rFonts w:ascii="Times New Roman" w:hAnsi="Times New Roman" w:cs="Times New Roman"/>
          <w:color w:val="000000" w:themeColor="text1"/>
          <w:szCs w:val="24"/>
        </w:rPr>
        <w:sectPr w:rsidR="00FF642B" w:rsidRPr="00F944EF" w:rsidSect="006D293D">
          <w:footerReference w:type="even" r:id="rId10"/>
          <w:footerReference w:type="default" r:id="rId11"/>
          <w:pgSz w:w="12240" w:h="15840"/>
          <w:pgMar w:top="1440" w:right="1440" w:bottom="1440" w:left="1440" w:header="720" w:footer="720" w:gutter="0"/>
          <w:cols w:space="720"/>
          <w:docGrid w:linePitch="360"/>
        </w:sectPr>
      </w:pPr>
    </w:p>
    <w:p w14:paraId="26680FD5" w14:textId="7ECDB89D" w:rsidR="00A62875" w:rsidRPr="00F944EF" w:rsidRDefault="007B0677" w:rsidP="00FF642B">
      <w:pPr>
        <w:pStyle w:val="Heading2"/>
        <w:spacing w:before="0" w:line="240" w:lineRule="auto"/>
        <w:rPr>
          <w:rFonts w:ascii="Times New Roman" w:hAnsi="Times New Roman" w:cs="Times New Roman"/>
          <w:color w:val="000000" w:themeColor="text1"/>
          <w:szCs w:val="24"/>
        </w:rPr>
      </w:pPr>
      <w:bookmarkStart w:id="5" w:name="_Toc121602596"/>
      <w:r>
        <w:rPr>
          <w:rFonts w:ascii="Times New Roman" w:hAnsi="Times New Roman" w:cs="Times New Roman"/>
          <w:color w:val="000000" w:themeColor="text1"/>
          <w:sz w:val="24"/>
          <w:szCs w:val="24"/>
        </w:rPr>
        <w:lastRenderedPageBreak/>
        <w:t>2</w:t>
      </w:r>
      <w:r w:rsidR="00A62875" w:rsidRPr="00F944EF">
        <w:rPr>
          <w:rFonts w:ascii="Times New Roman" w:hAnsi="Times New Roman" w:cs="Times New Roman"/>
          <w:color w:val="000000" w:themeColor="text1"/>
          <w:sz w:val="24"/>
          <w:szCs w:val="24"/>
        </w:rPr>
        <w:t>.2 Research Framework</w:t>
      </w:r>
      <w:bookmarkEnd w:id="5"/>
    </w:p>
    <w:p w14:paraId="7F769CE4" w14:textId="571D5E0E" w:rsidR="00A62875" w:rsidRPr="00F944EF" w:rsidRDefault="00A62875" w:rsidP="00FF642B">
      <w:pPr>
        <w:ind w:firstLine="720"/>
        <w:jc w:val="both"/>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xml:space="preserve">A conceptual framework has been developed based on the literature review as presented in Figure </w:t>
      </w:r>
      <w:del w:id="6" w:author="DELL" w:date="2024-10-29T09:19:00Z">
        <w:r w:rsidRPr="00F944EF" w:rsidDel="00B52CDA">
          <w:rPr>
            <w:rFonts w:ascii="Times New Roman" w:eastAsia="Times New Roman" w:hAnsi="Times New Roman" w:cs="Times New Roman"/>
            <w:color w:val="000000" w:themeColor="text1"/>
            <w:szCs w:val="24"/>
          </w:rPr>
          <w:delText xml:space="preserve">8 </w:delText>
        </w:r>
      </w:del>
      <w:ins w:id="7" w:author="DELL" w:date="2024-10-29T09:19:00Z">
        <w:r w:rsidR="00B52CDA">
          <w:rPr>
            <w:rFonts w:ascii="Times New Roman" w:eastAsia="Times New Roman" w:hAnsi="Times New Roman" w:cs="Times New Roman"/>
            <w:color w:val="000000" w:themeColor="text1"/>
            <w:szCs w:val="24"/>
          </w:rPr>
          <w:t>1</w:t>
        </w:r>
        <w:r w:rsidR="00B52CDA" w:rsidRPr="00F944EF">
          <w:rPr>
            <w:rFonts w:ascii="Times New Roman" w:eastAsia="Times New Roman" w:hAnsi="Times New Roman" w:cs="Times New Roman"/>
            <w:color w:val="000000" w:themeColor="text1"/>
            <w:szCs w:val="24"/>
          </w:rPr>
          <w:t xml:space="preserve"> </w:t>
        </w:r>
      </w:ins>
      <w:r w:rsidRPr="00F944EF">
        <w:rPr>
          <w:rFonts w:ascii="Times New Roman" w:eastAsia="Times New Roman" w:hAnsi="Times New Roman" w:cs="Times New Roman"/>
          <w:color w:val="000000" w:themeColor="text1"/>
          <w:szCs w:val="24"/>
        </w:rPr>
        <w:t xml:space="preserve">which shows the independent variables (student engagement) that </w:t>
      </w:r>
      <w:del w:id="8" w:author="DELL" w:date="2024-10-29T09:21:00Z">
        <w:r w:rsidRPr="00F944EF" w:rsidDel="002459FC">
          <w:rPr>
            <w:rFonts w:ascii="Times New Roman" w:eastAsia="Times New Roman" w:hAnsi="Times New Roman" w:cs="Times New Roman"/>
            <w:color w:val="000000" w:themeColor="text1"/>
            <w:szCs w:val="24"/>
          </w:rPr>
          <w:delText>includes six relationships</w:delText>
        </w:r>
      </w:del>
      <w:ins w:id="9" w:author="DELL" w:date="2024-10-29T09:21:00Z">
        <w:r w:rsidR="002459FC">
          <w:rPr>
            <w:rFonts w:ascii="Times New Roman" w:eastAsia="Times New Roman" w:hAnsi="Times New Roman" w:cs="Times New Roman"/>
            <w:color w:val="000000" w:themeColor="text1"/>
            <w:szCs w:val="24"/>
          </w:rPr>
          <w:t xml:space="preserve">is consisted of with </w:t>
        </w:r>
      </w:ins>
      <w:ins w:id="10" w:author="DELL" w:date="2024-10-29T09:22:00Z">
        <w:r w:rsidR="002459FC">
          <w:rPr>
            <w:rFonts w:ascii="Times New Roman" w:eastAsia="Times New Roman" w:hAnsi="Times New Roman" w:cs="Times New Roman"/>
            <w:color w:val="000000" w:themeColor="text1"/>
            <w:szCs w:val="24"/>
          </w:rPr>
          <w:t>six dimensions</w:t>
        </w:r>
      </w:ins>
      <w:r w:rsidRPr="00F944EF">
        <w:rPr>
          <w:rFonts w:ascii="Times New Roman" w:eastAsia="Times New Roman" w:hAnsi="Times New Roman" w:cs="Times New Roman"/>
          <w:color w:val="000000" w:themeColor="text1"/>
          <w:szCs w:val="24"/>
        </w:rPr>
        <w:t xml:space="preserve"> such as higher order thinking, course effort, collaborate learning student facility, interpersonal engagement and campus support. The present study proposes employability as the dependent variable and learning outcomes as the mediating variable. This mediating construct were identified through literature review and are consistent with the objective of the study.  Moreover, the three research questions mentioned in chapter one has been used to design the conceptual framework. This study has developed several hypotheses based on the study’s research objective in order to determine the relations that exist between student engagement and employability. </w:t>
      </w:r>
    </w:p>
    <w:p w14:paraId="601CF6B5" w14:textId="35305858" w:rsidR="00A62875" w:rsidRPr="00F944EF" w:rsidRDefault="00A62875"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Based on the findings of earlier studies, the conceptual model as illustrated in Figure </w:t>
      </w:r>
      <w:r w:rsidR="007B0677">
        <w:rPr>
          <w:rFonts w:ascii="Times New Roman" w:hAnsi="Times New Roman" w:cs="Times New Roman"/>
          <w:color w:val="000000" w:themeColor="text1"/>
          <w:szCs w:val="24"/>
        </w:rPr>
        <w:t xml:space="preserve">1 </w:t>
      </w:r>
      <w:r w:rsidRPr="00F944EF">
        <w:rPr>
          <w:rFonts w:ascii="Times New Roman" w:hAnsi="Times New Roman" w:cs="Times New Roman"/>
          <w:color w:val="000000" w:themeColor="text1"/>
          <w:szCs w:val="24"/>
        </w:rPr>
        <w:t>depicts the conceptual motivation for the argument of creating employability among the university students through student engagement and learning outcomes. Student engagement can also impact on the employability. However, according to the proposed conceptual model, learning outcomes of students can contribute to the core objective of university education, which is employability with mediating impact.</w:t>
      </w:r>
    </w:p>
    <w:p w14:paraId="0089B3E0" w14:textId="72B7C412" w:rsidR="00A62875" w:rsidRPr="00F944EF" w:rsidRDefault="00A62875" w:rsidP="00CB5DAE">
      <w:pPr>
        <w:jc w:val="both"/>
        <w:rPr>
          <w:rFonts w:ascii="Times New Roman" w:hAnsi="Times New Roman" w:cs="Times New Roman"/>
          <w:b/>
          <w:bCs/>
          <w:color w:val="000000" w:themeColor="text1"/>
        </w:rPr>
      </w:pPr>
    </w:p>
    <w:p w14:paraId="3DC63F6A" w14:textId="5FE72997" w:rsidR="00A62875" w:rsidRPr="00F944EF" w:rsidRDefault="00FB33D5" w:rsidP="00CB5DAE">
      <w:pPr>
        <w:jc w:val="both"/>
        <w:rPr>
          <w:rFonts w:ascii="Times New Roman" w:hAnsi="Times New Roman" w:cs="Times New Roman"/>
          <w:b/>
          <w:bCs/>
          <w:color w:val="000000" w:themeColor="text1"/>
        </w:rPr>
      </w:pPr>
      <w:r w:rsidRPr="00F944EF">
        <w:rPr>
          <w:rFonts w:ascii="Times New Roman" w:hAnsi="Times New Roman" w:cs="Times New Roman"/>
          <w:b/>
          <w:bCs/>
          <w:noProof/>
          <w:color w:val="000000" w:themeColor="text1"/>
          <w:lang w:bidi="ar-SA"/>
        </w:rPr>
        <mc:AlternateContent>
          <mc:Choice Requires="wps">
            <w:drawing>
              <wp:anchor distT="45720" distB="45720" distL="114300" distR="114300" simplePos="0" relativeHeight="251674624" behindDoc="1" locked="0" layoutInCell="1" allowOverlap="1" wp14:anchorId="12F72A01" wp14:editId="4C851866">
                <wp:simplePos x="0" y="0"/>
                <wp:positionH relativeFrom="column">
                  <wp:posOffset>2245448</wp:posOffset>
                </wp:positionH>
                <wp:positionV relativeFrom="paragraph">
                  <wp:posOffset>89353</wp:posOffset>
                </wp:positionV>
                <wp:extent cx="1616075" cy="287020"/>
                <wp:effectExtent l="0" t="0" r="22225" b="17780"/>
                <wp:wrapNone/>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287020"/>
                        </a:xfrm>
                        <a:prstGeom prst="rect">
                          <a:avLst/>
                        </a:prstGeom>
                        <a:solidFill>
                          <a:schemeClr val="bg1"/>
                        </a:solidFill>
                        <a:ln w="9525">
                          <a:solidFill>
                            <a:schemeClr val="bg1"/>
                          </a:solidFill>
                          <a:miter lim="800000"/>
                          <a:headEnd/>
                          <a:tailEnd/>
                        </a:ln>
                      </wps:spPr>
                      <wps:txbx>
                        <w:txbxContent>
                          <w:p w14:paraId="45D9C28F" w14:textId="77777777" w:rsidR="00AD59DF" w:rsidRPr="004947EC" w:rsidRDefault="00AD59DF" w:rsidP="00A62875">
                            <w:pPr>
                              <w:jc w:val="both"/>
                              <w:rPr>
                                <w:rFonts w:ascii="Times New Roman" w:hAnsi="Times New Roman" w:cs="Times New Roman"/>
                                <w:b/>
                                <w:bCs/>
                              </w:rPr>
                            </w:pPr>
                            <w:r w:rsidRPr="004947EC">
                              <w:rPr>
                                <w:rFonts w:ascii="Times New Roman" w:hAnsi="Times New Roman" w:cs="Times New Roman"/>
                                <w:b/>
                                <w:bCs/>
                              </w:rPr>
                              <w:t xml:space="preserve">Mediating </w:t>
                            </w:r>
                            <w:r>
                              <w:rPr>
                                <w:rFonts w:ascii="Times New Roman" w:hAnsi="Times New Roman" w:cs="Times New Roman"/>
                                <w:b/>
                                <w:bCs/>
                              </w:rPr>
                              <w:t>V</w:t>
                            </w:r>
                            <w:r w:rsidRPr="004947EC">
                              <w:rPr>
                                <w:rFonts w:ascii="Times New Roman" w:hAnsi="Times New Roman" w:cs="Times New Roman"/>
                                <w:b/>
                                <w:bCs/>
                              </w:rPr>
                              <w:t>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F72A01" id="_x0000_t202" coordsize="21600,21600" o:spt="202" path="m,l,21600r21600,l21600,xe">
                <v:stroke joinstyle="miter"/>
                <v:path gradientshapeok="t" o:connecttype="rect"/>
              </v:shapetype>
              <v:shape id="Text Box 2" o:spid="_x0000_s1026" type="#_x0000_t202" style="position:absolute;left:0;text-align:left;margin-left:176.8pt;margin-top:7.05pt;width:127.25pt;height:22.6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" fillcolor="white [3212]" strokecolor="white [3212]">
                <v:textbox>
                  <w:txbxContent>
                    <w:p w14:paraId="45D9C28F" w14:textId="77777777" w:rsidR="00AD59DF" w:rsidRPr="004947EC" w:rsidRDefault="00AD59DF" w:rsidP="00A62875">
                      <w:pPr>
                        <w:jc w:val="both"/>
                        <w:rPr>
                          <w:rFonts w:ascii="Times New Roman" w:hAnsi="Times New Roman" w:cs="Times New Roman"/>
                          <w:b/>
                          <w:bCs/>
                        </w:rPr>
                      </w:pPr>
                      <w:r w:rsidRPr="004947EC">
                        <w:rPr>
                          <w:rFonts w:ascii="Times New Roman" w:hAnsi="Times New Roman" w:cs="Times New Roman"/>
                          <w:b/>
                          <w:bCs/>
                        </w:rPr>
                        <w:t xml:space="preserve">Mediating </w:t>
                      </w:r>
                      <w:r>
                        <w:rPr>
                          <w:rFonts w:ascii="Times New Roman" w:hAnsi="Times New Roman" w:cs="Times New Roman"/>
                          <w:b/>
                          <w:bCs/>
                        </w:rPr>
                        <w:t>V</w:t>
                      </w:r>
                      <w:r w:rsidRPr="004947EC">
                        <w:rPr>
                          <w:rFonts w:ascii="Times New Roman" w:hAnsi="Times New Roman" w:cs="Times New Roman"/>
                          <w:b/>
                          <w:bCs/>
                        </w:rPr>
                        <w:t>ariable</w:t>
                      </w:r>
                    </w:p>
                  </w:txbxContent>
                </v:textbox>
              </v:shape>
            </w:pict>
          </mc:Fallback>
        </mc:AlternateContent>
      </w:r>
      <w:r w:rsidR="007E439F" w:rsidRPr="00F944EF">
        <w:rPr>
          <w:rFonts w:ascii="Times New Roman" w:hAnsi="Times New Roman"/>
          <w:b/>
          <w:bCs/>
          <w:noProof/>
          <w:color w:val="000000" w:themeColor="text1"/>
          <w:szCs w:val="24"/>
          <w:lang w:bidi="ar-SA"/>
        </w:rPr>
        <mc:AlternateContent>
          <mc:Choice Requires="wpg">
            <w:drawing>
              <wp:anchor distT="0" distB="0" distL="114300" distR="114300" simplePos="0" relativeHeight="251673600" behindDoc="0" locked="0" layoutInCell="1" allowOverlap="1" wp14:anchorId="0C36AC3C" wp14:editId="284F8EB3">
                <wp:simplePos x="0" y="0"/>
                <wp:positionH relativeFrom="margin">
                  <wp:posOffset>-172016</wp:posOffset>
                </wp:positionH>
                <wp:positionV relativeFrom="paragraph">
                  <wp:posOffset>112867</wp:posOffset>
                </wp:positionV>
                <wp:extent cx="6098540" cy="2625504"/>
                <wp:effectExtent l="0" t="0" r="10160" b="16510"/>
                <wp:wrapNone/>
                <wp:docPr id="53" name="Group 53"/>
                <wp:cNvGraphicFramePr/>
                <a:graphic xmlns:a="http://schemas.openxmlformats.org/drawingml/2006/main">
                  <a:graphicData uri="http://schemas.microsoft.com/office/word/2010/wordprocessingGroup">
                    <wpg:wgp>
                      <wpg:cNvGrpSpPr/>
                      <wpg:grpSpPr>
                        <a:xfrm>
                          <a:off x="0" y="0"/>
                          <a:ext cx="6098540" cy="2625504"/>
                          <a:chOff x="-182509" y="346350"/>
                          <a:chExt cx="6158317" cy="1794940"/>
                        </a:xfrm>
                      </wpg:grpSpPr>
                      <wps:wsp>
                        <wps:cNvPr id="54" name="Text Box 54"/>
                        <wps:cNvSpPr txBox="1"/>
                        <wps:spPr>
                          <a:xfrm>
                            <a:off x="4194633" y="1654979"/>
                            <a:ext cx="1781175" cy="432984"/>
                          </a:xfrm>
                          <a:prstGeom prst="rect">
                            <a:avLst/>
                          </a:prstGeom>
                          <a:solidFill>
                            <a:schemeClr val="lt1"/>
                          </a:solidFill>
                          <a:ln w="6350">
                            <a:solidFill>
                              <a:prstClr val="black"/>
                            </a:solidFill>
                          </a:ln>
                        </wps:spPr>
                        <wps:txbx>
                          <w:txbxContent>
                            <w:p w14:paraId="685590DA" w14:textId="77777777" w:rsidR="00AD59DF" w:rsidRPr="00511875" w:rsidRDefault="00AD59DF"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Employability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Text Box 55"/>
                        <wps:cNvSpPr txBox="1"/>
                        <wps:spPr>
                          <a:xfrm>
                            <a:off x="-182509" y="346350"/>
                            <a:ext cx="2144520" cy="1794940"/>
                          </a:xfrm>
                          <a:prstGeom prst="rect">
                            <a:avLst/>
                          </a:prstGeom>
                          <a:solidFill>
                            <a:schemeClr val="lt1"/>
                          </a:solidFill>
                          <a:ln w="6350">
                            <a:solidFill>
                              <a:prstClr val="black"/>
                            </a:solidFill>
                          </a:ln>
                        </wps:spPr>
                        <wps:txbx>
                          <w:txbxContent>
                            <w:p w14:paraId="46EF9C9C" w14:textId="77777777" w:rsidR="00AD59DF" w:rsidRDefault="00AD59DF"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Student Engagement</w:t>
                              </w:r>
                            </w:p>
                            <w:p w14:paraId="7157D9EC" w14:textId="77777777" w:rsidR="00AD59DF" w:rsidRPr="00FD6246" w:rsidRDefault="00AD59DF" w:rsidP="00A62875">
                              <w:pPr>
                                <w:jc w:val="center"/>
                                <w:rPr>
                                  <w:rFonts w:ascii="Times New Roman" w:hAnsi="Times New Roman" w:cs="Times New Roman"/>
                                  <w:b/>
                                  <w:bCs/>
                                  <w:sz w:val="16"/>
                                  <w:szCs w:val="16"/>
                                </w:rPr>
                              </w:pPr>
                            </w:p>
                            <w:p w14:paraId="525016FD" w14:textId="2E7B7512" w:rsidR="00AD59DF" w:rsidRPr="00FD6246"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 xml:space="preserve">Course effort  </w:t>
                              </w:r>
                            </w:p>
                            <w:p w14:paraId="658EC33F" w14:textId="51470489" w:rsidR="00AD59DF" w:rsidRPr="00FD6246"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Collaborative learning</w:t>
                              </w:r>
                            </w:p>
                            <w:p w14:paraId="30E531D6" w14:textId="5C0A6D20" w:rsidR="00AD59DF" w:rsidRPr="00FD6246"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Higher order thinking</w:t>
                              </w:r>
                            </w:p>
                            <w:p w14:paraId="27DDBC14" w14:textId="77777777" w:rsidR="00AD59DF" w:rsidRPr="00FD6246" w:rsidRDefault="00AD59DF" w:rsidP="007E439F">
                              <w:pPr>
                                <w:pStyle w:val="ListParagraph"/>
                                <w:numPr>
                                  <w:ilvl w:val="0"/>
                                  <w:numId w:val="18"/>
                                </w:numPr>
                                <w:rPr>
                                  <w:rFonts w:ascii="Times New Roman" w:hAnsi="Times New Roman" w:cs="Times New Roman"/>
                                  <w:szCs w:val="24"/>
                                </w:rPr>
                              </w:pPr>
                              <w:r w:rsidRPr="00FD6246">
                                <w:rPr>
                                  <w:rFonts w:ascii="Times New Roman" w:hAnsi="Times New Roman" w:cs="Times New Roman"/>
                                  <w:szCs w:val="24"/>
                                </w:rPr>
                                <w:t>Interpersonal engagement</w:t>
                              </w:r>
                            </w:p>
                            <w:p w14:paraId="7681CF1E" w14:textId="4F00E7FB" w:rsidR="00AD59DF"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Student faculty interaction</w:t>
                              </w:r>
                            </w:p>
                            <w:p w14:paraId="16658FD5" w14:textId="5A797470" w:rsidR="00AD59DF" w:rsidRPr="00FD6246"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 xml:space="preserve">Student support services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Text Box 56"/>
                        <wps:cNvSpPr txBox="1"/>
                        <wps:spPr>
                          <a:xfrm>
                            <a:off x="2337257" y="673578"/>
                            <a:ext cx="1543050" cy="625421"/>
                          </a:xfrm>
                          <a:prstGeom prst="rect">
                            <a:avLst/>
                          </a:prstGeom>
                          <a:solidFill>
                            <a:schemeClr val="lt1"/>
                          </a:solidFill>
                          <a:ln w="6350">
                            <a:solidFill>
                              <a:prstClr val="black"/>
                            </a:solidFill>
                          </a:ln>
                        </wps:spPr>
                        <wps:txbx>
                          <w:txbxContent>
                            <w:p w14:paraId="5A8EF715" w14:textId="77777777" w:rsidR="00AD59DF" w:rsidRPr="00511875" w:rsidRDefault="00AD59DF"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Learning Outcomes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Straight Arrow Connector 57"/>
                        <wps:cNvCnPr/>
                        <wps:spPr>
                          <a:xfrm>
                            <a:off x="1961952" y="1905784"/>
                            <a:ext cx="2182062" cy="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flipV="1">
                            <a:off x="1961931" y="1323027"/>
                            <a:ext cx="597796" cy="409024"/>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a:off x="3708518" y="1323027"/>
                            <a:ext cx="457368" cy="380299"/>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C36AC3C" id="Group 53" o:spid="_x0000_s1027" style="position:absolute;left:0;text-align:left;margin-left:-13.55pt;margin-top:8.9pt;width:480.2pt;height:206.75pt;z-index:251673600;mso-position-horizontal-relative:margin;mso-width-relative:margin;mso-height-relative:margin" coordorigin="-1825,3463" coordsize="61583,17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">
                <v:shape id="Text Box 54" o:spid="_x0000_s1028" type="#_x0000_t202" style="position:absolute;left:41946;top:16549;width:17812;height:4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bUocIA&#10;AADbAAAADwAAAGRycy9kb3ducmV2LnhtbESPQUsDMRSE74L/ITzBm80qrazbpkWlFsFTW+n5sXlN&#10;gpuXJUm36783QqHHYWa+YRar0XdioJhcYAWPkwoEcRu0Y6Pge//xUINIGVljF5gU/FKC1fL2ZoGN&#10;Dmfe0rDLRhQIpwYV2Jz7RsrUWvKYJqEnLt4xRI+5yGikjngucN/Jp6p6lh4dlwWLPb1ban92J69g&#10;/WZeTFtjtOtaOzeMh+OX2Sh1fze+zkFkGvM1fGl/agWz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BtShwgAAANsAAAAPAAAAAAAAAAAAAAAAAJgCAABkcnMvZG93&#10;bnJldi54bWxQSwUGAAAAAAQABAD1AAAAhwMAAAAA&#10;" fillcolor="white [3201]" strokeweight=".5pt">
                  <v:textbox>
                    <w:txbxContent>
                      <w:p w14:paraId="685590DA" w14:textId="77777777" w:rsidR="00AD59DF" w:rsidRPr="00511875" w:rsidRDefault="00AD59DF"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Employability</w:t>
                        </w:r>
                      </w:p>
                    </w:txbxContent>
                  </v:textbox>
                </v:shape>
                <v:shape id="Text Box 55" o:spid="_x0000_s1029" type="#_x0000_t202" style="position:absolute;left:-1825;top:3463;width:21445;height:17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pxOsIA&#10;AADbAAAADwAAAGRycy9kb3ducmV2LnhtbESPQWsCMRSE74X+h/AK3mq2BWW7GqUtKgVPtaXnx+aZ&#10;BDcvS5Ku679vBKHHYWa+YZbr0XdioJhcYAVP0woEcRu0Y6Pg+2v7WINIGVljF5gUXCjBenV/t8RG&#10;hzN/0nDIRhQIpwYV2Jz7RsrUWvKYpqEnLt4xRI+5yGikjngucN/J56qaS4+Oy4LFnt4ttafDr1ew&#10;eTMvpq0x2k2tnRvGn+Pe7JSaPIyvCxCZxvwfvrU/tILZDK5fyg+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SnE6wgAAANsAAAAPAAAAAAAAAAAAAAAAAJgCAABkcnMvZG93&#10;bnJldi54bWxQSwUGAAAAAAQABAD1AAAAhwMAAAAA&#10;" fillcolor="white [3201]" strokeweight=".5pt">
                  <v:textbox>
                    <w:txbxContent>
                      <w:p w14:paraId="46EF9C9C" w14:textId="77777777" w:rsidR="00AD59DF" w:rsidRDefault="00AD59DF"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Student Engagement</w:t>
                        </w:r>
                      </w:p>
                      <w:p w14:paraId="7157D9EC" w14:textId="77777777" w:rsidR="00AD59DF" w:rsidRPr="00FD6246" w:rsidRDefault="00AD59DF" w:rsidP="00A62875">
                        <w:pPr>
                          <w:jc w:val="center"/>
                          <w:rPr>
                            <w:rFonts w:ascii="Times New Roman" w:hAnsi="Times New Roman" w:cs="Times New Roman"/>
                            <w:b/>
                            <w:bCs/>
                            <w:sz w:val="16"/>
                            <w:szCs w:val="16"/>
                          </w:rPr>
                        </w:pPr>
                      </w:p>
                      <w:p w14:paraId="525016FD" w14:textId="2E7B7512" w:rsidR="00AD59DF" w:rsidRPr="00FD6246"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 xml:space="preserve">Course effort  </w:t>
                        </w:r>
                      </w:p>
                      <w:p w14:paraId="658EC33F" w14:textId="51470489" w:rsidR="00AD59DF" w:rsidRPr="00FD6246"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Collaborative learning</w:t>
                        </w:r>
                      </w:p>
                      <w:p w14:paraId="30E531D6" w14:textId="5C0A6D20" w:rsidR="00AD59DF" w:rsidRPr="00FD6246"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Higher order thinking</w:t>
                        </w:r>
                      </w:p>
                      <w:p w14:paraId="27DDBC14" w14:textId="77777777" w:rsidR="00AD59DF" w:rsidRPr="00FD6246" w:rsidRDefault="00AD59DF" w:rsidP="007E439F">
                        <w:pPr>
                          <w:pStyle w:val="ListParagraph"/>
                          <w:numPr>
                            <w:ilvl w:val="0"/>
                            <w:numId w:val="18"/>
                          </w:numPr>
                          <w:rPr>
                            <w:rFonts w:ascii="Times New Roman" w:hAnsi="Times New Roman" w:cs="Times New Roman"/>
                            <w:szCs w:val="24"/>
                          </w:rPr>
                        </w:pPr>
                        <w:r w:rsidRPr="00FD6246">
                          <w:rPr>
                            <w:rFonts w:ascii="Times New Roman" w:hAnsi="Times New Roman" w:cs="Times New Roman"/>
                            <w:szCs w:val="24"/>
                          </w:rPr>
                          <w:t>Interpersonal engagement</w:t>
                        </w:r>
                      </w:p>
                      <w:p w14:paraId="7681CF1E" w14:textId="4F00E7FB" w:rsidR="00AD59DF"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Student faculty interaction</w:t>
                        </w:r>
                      </w:p>
                      <w:p w14:paraId="16658FD5" w14:textId="5A797470" w:rsidR="00AD59DF" w:rsidRPr="00FD6246" w:rsidRDefault="00AD59D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 xml:space="preserve">Student support services </w:t>
                        </w:r>
                      </w:p>
                    </w:txbxContent>
                  </v:textbox>
                </v:shape>
                <v:shape id="Text Box 56" o:spid="_x0000_s1030" type="#_x0000_t202" style="position:absolute;left:23372;top:6735;width:15431;height:6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jvTcIA&#10;AADbAAAADwAAAGRycy9kb3ducmV2LnhtbESPQWsCMRSE74X+h/AKvdVsC8q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mO9NwgAAANsAAAAPAAAAAAAAAAAAAAAAAJgCAABkcnMvZG93&#10;bnJldi54bWxQSwUGAAAAAAQABAD1AAAAhwMAAAAA&#10;" fillcolor="white [3201]" strokeweight=".5pt">
                  <v:textbox>
                    <w:txbxContent>
                      <w:p w14:paraId="5A8EF715" w14:textId="77777777" w:rsidR="00AD59DF" w:rsidRPr="00511875" w:rsidRDefault="00AD59DF"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Learning Outcomes</w:t>
                        </w:r>
                      </w:p>
                    </w:txbxContent>
                  </v:textbox>
                </v:shape>
                <v:shapetype id="_x0000_t32" coordsize="21600,21600" o:spt="32" o:oned="t" path="m,l21600,21600e" filled="f">
                  <v:path arrowok="t" fillok="f" o:connecttype="none"/>
                  <o:lock v:ext="edit" shapetype="t"/>
                </v:shapetype>
                <v:shape id="Straight Arrow Connector 57" o:spid="_x0000_s1031" type="#_x0000_t32" style="position:absolute;left:19619;top:19057;width:218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ANNcQAAADbAAAADwAAAGRycy9kb3ducmV2LnhtbESP3YrCMBSE7xd8h3AEbxabKrhKbRQR&#10;RGVZxJ8HODTHtticlCba9u3NwsJeDjPzDZOuO1OJFzWutKxgEsUgiDOrS84V3K678QKE88gaK8uk&#10;oCcH69XgI8VE25bP9Lr4XAQIuwQVFN7XiZQuK8igi2xNHLy7bQz6IJtc6gbbADeVnMbxlzRYclgo&#10;sKZtQdnj8jQKfvb95+k77vNDKze742n7WLj2ptRo2G2WIDx1/j/81z5oBbM5/H4JP0C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0A01xAAAANsAAAAPAAAAAAAAAAAA&#10;AAAAAKECAABkcnMvZG93bnJldi54bWxQSwUGAAAAAAQABAD5AAAAkgMAAAAA&#10;" strokecolor="#4472c4 [3204]" strokeweight="3pt">
                  <v:stroke endarrow="block" joinstyle="miter"/>
                </v:shape>
                <v:shape id="Straight Arrow Connector 58" o:spid="_x0000_s1032" type="#_x0000_t32" style="position:absolute;left:19619;top:13230;width:5978;height:40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js+MIAAADbAAAADwAAAGRycy9kb3ducmV2LnhtbERPS2vCQBC+C/0PyxR6000LlRpdRbSF&#10;4KH1ETwP2TFJzc6m2VXTf985FDx+fO/ZoneNulIXas8GnkcJKOLC25pLA/nhY/gGKkRki41nMvBL&#10;ARbzh8EMU+tvvKPrPpZKQjikaKCKsU21DkVFDsPIt8TCnXznMArsSm07vEm4a/RLkoy1w5qlocKW&#10;VhUV5/3FSe8xX79/5Un9Pfnpt5+XzTbLzktjnh775RRUpD7exf/uzBp4lbHyRX6An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js+MIAAADbAAAADwAAAAAAAAAAAAAA&#10;AAChAgAAZHJzL2Rvd25yZXYueG1sUEsFBgAAAAAEAAQA+QAAAJADAAAAAA==&#10;" strokecolor="#4472c4 [3204]" strokeweight="3pt">
                  <v:stroke endarrow="block" joinstyle="miter"/>
                </v:shape>
                <v:shape id="Straight Arrow Connector 59" o:spid="_x0000_s1033" type="#_x0000_t32" style="position:absolute;left:37085;top:13230;width:4573;height:38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M83MQAAADbAAAADwAAAGRycy9kb3ducmV2LnhtbESP3YrCMBSE7xd8h3AEbxabKrhobRQR&#10;RGVZxJ8HODTHtticlCba9u3NwsJeDjPzDZOuO1OJFzWutKxgEsUgiDOrS84V3K678RyE88gaK8uk&#10;oCcH69XgI8VE25bP9Lr4XAQIuwQVFN7XiZQuK8igi2xNHLy7bQz6IJtc6gbbADeVnMbxlzRYclgo&#10;sKZtQdnj8jQKfvb95+k77vNDKze742n7mLv2ptRo2G2WIDx1/j/81z5oBbMF/H4JP0C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AzzcxAAAANsAAAAPAAAAAAAAAAAA&#10;AAAAAKECAABkcnMvZG93bnJldi54bWxQSwUGAAAAAAQABAD5AAAAkgMAAAAA&#10;" strokecolor="#4472c4 [3204]" strokeweight="3pt">
                  <v:stroke endarrow="block" joinstyle="miter"/>
                </v:shape>
                <w10:wrap anchorx="margin"/>
              </v:group>
            </w:pict>
          </mc:Fallback>
        </mc:AlternateContent>
      </w:r>
    </w:p>
    <w:p w14:paraId="797B9155" w14:textId="77777777" w:rsidR="00A62875" w:rsidRPr="00F944EF" w:rsidRDefault="00A62875" w:rsidP="00CB5DAE">
      <w:pPr>
        <w:jc w:val="both"/>
        <w:rPr>
          <w:rFonts w:ascii="Times New Roman" w:hAnsi="Times New Roman" w:cs="Times New Roman"/>
          <w:b/>
          <w:bCs/>
          <w:color w:val="000000" w:themeColor="text1"/>
        </w:rPr>
      </w:pPr>
    </w:p>
    <w:p w14:paraId="14836EA8" w14:textId="77777777" w:rsidR="00A62875" w:rsidRPr="00F944EF" w:rsidRDefault="00A62875" w:rsidP="00CB5DAE">
      <w:pPr>
        <w:jc w:val="both"/>
        <w:rPr>
          <w:rFonts w:ascii="Times New Roman" w:hAnsi="Times New Roman" w:cs="Times New Roman"/>
          <w:b/>
          <w:bCs/>
          <w:color w:val="000000" w:themeColor="text1"/>
        </w:rPr>
      </w:pPr>
      <w:r w:rsidRPr="00F944EF">
        <w:rPr>
          <w:rFonts w:ascii="Times New Roman" w:hAnsi="Times New Roman" w:cs="Times New Roman"/>
          <w:b/>
          <w:bCs/>
          <w:color w:val="000000" w:themeColor="text1"/>
        </w:rPr>
        <w:t>(((</w:t>
      </w:r>
    </w:p>
    <w:p w14:paraId="1138D16A" w14:textId="77777777" w:rsidR="00A62875" w:rsidRPr="00F944EF" w:rsidRDefault="00A62875" w:rsidP="00CB5DAE">
      <w:pPr>
        <w:jc w:val="both"/>
        <w:rPr>
          <w:rFonts w:ascii="Times New Roman" w:hAnsi="Times New Roman" w:cs="Times New Roman"/>
          <w:b/>
          <w:bCs/>
          <w:color w:val="000000" w:themeColor="text1"/>
        </w:rPr>
      </w:pPr>
    </w:p>
    <w:p w14:paraId="4BC693B1" w14:textId="77777777" w:rsidR="00A62875" w:rsidRPr="00F944EF" w:rsidRDefault="00A62875" w:rsidP="00CB5DAE">
      <w:pPr>
        <w:jc w:val="both"/>
        <w:rPr>
          <w:rFonts w:ascii="Times New Roman" w:hAnsi="Times New Roman" w:cs="Times New Roman"/>
          <w:b/>
          <w:bCs/>
          <w:color w:val="000000" w:themeColor="text1"/>
        </w:rPr>
      </w:pPr>
    </w:p>
    <w:p w14:paraId="1C1CD262" w14:textId="77777777" w:rsidR="00A62875" w:rsidRPr="00F944EF" w:rsidRDefault="00A62875" w:rsidP="00CB5DAE">
      <w:pPr>
        <w:jc w:val="both"/>
        <w:rPr>
          <w:rFonts w:ascii="Times New Roman" w:hAnsi="Times New Roman" w:cs="Times New Roman"/>
          <w:b/>
          <w:bCs/>
          <w:color w:val="000000" w:themeColor="text1"/>
        </w:rPr>
      </w:pPr>
    </w:p>
    <w:p w14:paraId="18BFAE5B" w14:textId="77777777" w:rsidR="00A62875" w:rsidRPr="00F944EF" w:rsidRDefault="00A62875" w:rsidP="00CB5DAE">
      <w:pPr>
        <w:jc w:val="both"/>
        <w:rPr>
          <w:rFonts w:ascii="Times New Roman" w:hAnsi="Times New Roman" w:cs="Times New Roman"/>
          <w:b/>
          <w:bCs/>
          <w:color w:val="000000" w:themeColor="text1"/>
        </w:rPr>
      </w:pPr>
    </w:p>
    <w:p w14:paraId="0C9087BE" w14:textId="77777777" w:rsidR="00A62875" w:rsidRPr="00F944EF" w:rsidRDefault="00A62875" w:rsidP="00CB5DAE">
      <w:pPr>
        <w:jc w:val="both"/>
        <w:rPr>
          <w:rFonts w:ascii="Times New Roman" w:hAnsi="Times New Roman" w:cs="Times New Roman"/>
          <w:b/>
          <w:bCs/>
          <w:color w:val="000000" w:themeColor="text1"/>
        </w:rPr>
      </w:pPr>
    </w:p>
    <w:p w14:paraId="1FB43DB8" w14:textId="77777777" w:rsidR="00A62875" w:rsidRPr="00F944EF" w:rsidRDefault="00A62875" w:rsidP="00CB5DAE">
      <w:pPr>
        <w:jc w:val="both"/>
        <w:rPr>
          <w:rFonts w:ascii="Times New Roman" w:hAnsi="Times New Roman" w:cs="Times New Roman"/>
          <w:b/>
          <w:bCs/>
          <w:color w:val="000000" w:themeColor="text1"/>
        </w:rPr>
      </w:pPr>
    </w:p>
    <w:p w14:paraId="60B09070" w14:textId="77777777" w:rsidR="00A62875" w:rsidRPr="00F944EF" w:rsidRDefault="00A62875" w:rsidP="00CB5DAE">
      <w:pPr>
        <w:jc w:val="both"/>
        <w:rPr>
          <w:rFonts w:ascii="Times New Roman" w:hAnsi="Times New Roman" w:cs="Times New Roman"/>
          <w:b/>
          <w:bCs/>
          <w:color w:val="000000" w:themeColor="text1"/>
        </w:rPr>
      </w:pPr>
    </w:p>
    <w:p w14:paraId="70A1F54C" w14:textId="77777777" w:rsidR="00A62875" w:rsidRPr="00F944EF" w:rsidRDefault="00A62875" w:rsidP="00CB5DAE">
      <w:pPr>
        <w:jc w:val="both"/>
        <w:rPr>
          <w:rFonts w:ascii="Times New Roman" w:hAnsi="Times New Roman" w:cs="Times New Roman"/>
          <w:b/>
          <w:bCs/>
          <w:color w:val="000000" w:themeColor="text1"/>
        </w:rPr>
      </w:pPr>
    </w:p>
    <w:p w14:paraId="104C51EF" w14:textId="77777777" w:rsidR="00A62875" w:rsidRPr="00F944EF" w:rsidRDefault="00A62875" w:rsidP="00CB5DAE">
      <w:pPr>
        <w:jc w:val="both"/>
        <w:rPr>
          <w:rFonts w:ascii="Times New Roman" w:hAnsi="Times New Roman" w:cs="Times New Roman"/>
          <w:b/>
          <w:bCs/>
          <w:color w:val="000000" w:themeColor="text1"/>
        </w:rPr>
      </w:pPr>
      <w:r w:rsidRPr="00F944EF">
        <w:rPr>
          <w:rFonts w:ascii="Times New Roman" w:hAnsi="Times New Roman" w:cs="Times New Roman"/>
          <w:b/>
          <w:bCs/>
          <w:noProof/>
          <w:color w:val="000000" w:themeColor="text1"/>
          <w:lang w:bidi="ar-SA"/>
        </w:rPr>
        <mc:AlternateContent>
          <mc:Choice Requires="wps">
            <w:drawing>
              <wp:anchor distT="45720" distB="45720" distL="114300" distR="114300" simplePos="0" relativeHeight="251675648" behindDoc="1" locked="0" layoutInCell="1" allowOverlap="1" wp14:anchorId="756C2277" wp14:editId="50732504">
                <wp:simplePos x="0" y="0"/>
                <wp:positionH relativeFrom="margin">
                  <wp:align>right</wp:align>
                </wp:positionH>
                <wp:positionV relativeFrom="paragraph">
                  <wp:posOffset>13867</wp:posOffset>
                </wp:positionV>
                <wp:extent cx="1616075" cy="287020"/>
                <wp:effectExtent l="0" t="0" r="22225" b="17780"/>
                <wp:wrapNone/>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287020"/>
                        </a:xfrm>
                        <a:prstGeom prst="rect">
                          <a:avLst/>
                        </a:prstGeom>
                        <a:solidFill>
                          <a:schemeClr val="bg1"/>
                        </a:solidFill>
                        <a:ln w="9525">
                          <a:solidFill>
                            <a:schemeClr val="bg1"/>
                          </a:solidFill>
                          <a:miter lim="800000"/>
                          <a:headEnd/>
                          <a:tailEnd/>
                        </a:ln>
                      </wps:spPr>
                      <wps:txbx>
                        <w:txbxContent>
                          <w:p w14:paraId="434E9222" w14:textId="77777777" w:rsidR="00AD59DF" w:rsidRPr="004947EC" w:rsidRDefault="00AD59DF" w:rsidP="00A62875">
                            <w:pPr>
                              <w:jc w:val="both"/>
                              <w:rPr>
                                <w:rFonts w:ascii="Times New Roman" w:hAnsi="Times New Roman" w:cs="Times New Roman"/>
                                <w:b/>
                                <w:bCs/>
                              </w:rPr>
                            </w:pPr>
                            <w:r>
                              <w:rPr>
                                <w:rFonts w:ascii="Times New Roman" w:hAnsi="Times New Roman" w:cs="Times New Roman"/>
                                <w:b/>
                                <w:bCs/>
                              </w:rPr>
                              <w:t>Dependent</w:t>
                            </w:r>
                            <w:r w:rsidRPr="004947EC">
                              <w:rPr>
                                <w:rFonts w:ascii="Times New Roman" w:hAnsi="Times New Roman" w:cs="Times New Roman"/>
                                <w:b/>
                                <w:bCs/>
                              </w:rPr>
                              <w:t xml:space="preserve"> </w:t>
                            </w:r>
                            <w:r>
                              <w:rPr>
                                <w:rFonts w:ascii="Times New Roman" w:hAnsi="Times New Roman" w:cs="Times New Roman"/>
                                <w:b/>
                                <w:bCs/>
                              </w:rPr>
                              <w:t>V</w:t>
                            </w:r>
                            <w:r w:rsidRPr="004947EC">
                              <w:rPr>
                                <w:rFonts w:ascii="Times New Roman" w:hAnsi="Times New Roman" w:cs="Times New Roman"/>
                                <w:b/>
                                <w:bCs/>
                              </w:rPr>
                              <w:t>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6C2277" id="_x0000_s1034" type="#_x0000_t202" style="position:absolute;left:0;text-align:left;margin-left:76.05pt;margin-top:1.1pt;width:127.25pt;height:22.6pt;z-index:-2516408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" fillcolor="white [3212]" strokecolor="white [3212]">
                <v:textbox>
                  <w:txbxContent>
                    <w:p w14:paraId="434E9222" w14:textId="77777777" w:rsidR="00AD59DF" w:rsidRPr="004947EC" w:rsidRDefault="00AD59DF" w:rsidP="00A62875">
                      <w:pPr>
                        <w:jc w:val="both"/>
                        <w:rPr>
                          <w:rFonts w:ascii="Times New Roman" w:hAnsi="Times New Roman" w:cs="Times New Roman"/>
                          <w:b/>
                          <w:bCs/>
                        </w:rPr>
                      </w:pPr>
                      <w:r>
                        <w:rPr>
                          <w:rFonts w:ascii="Times New Roman" w:hAnsi="Times New Roman" w:cs="Times New Roman"/>
                          <w:b/>
                          <w:bCs/>
                        </w:rPr>
                        <w:t>Dependent</w:t>
                      </w:r>
                      <w:r w:rsidRPr="004947EC">
                        <w:rPr>
                          <w:rFonts w:ascii="Times New Roman" w:hAnsi="Times New Roman" w:cs="Times New Roman"/>
                          <w:b/>
                          <w:bCs/>
                        </w:rPr>
                        <w:t xml:space="preserve"> </w:t>
                      </w:r>
                      <w:r>
                        <w:rPr>
                          <w:rFonts w:ascii="Times New Roman" w:hAnsi="Times New Roman" w:cs="Times New Roman"/>
                          <w:b/>
                          <w:bCs/>
                        </w:rPr>
                        <w:t>V</w:t>
                      </w:r>
                      <w:r w:rsidRPr="004947EC">
                        <w:rPr>
                          <w:rFonts w:ascii="Times New Roman" w:hAnsi="Times New Roman" w:cs="Times New Roman"/>
                          <w:b/>
                          <w:bCs/>
                        </w:rPr>
                        <w:t>ariable</w:t>
                      </w:r>
                    </w:p>
                  </w:txbxContent>
                </v:textbox>
                <w10:wrap anchorx="margin"/>
              </v:shape>
            </w:pict>
          </mc:Fallback>
        </mc:AlternateContent>
      </w:r>
    </w:p>
    <w:p w14:paraId="39689C7E" w14:textId="77777777" w:rsidR="007E439F" w:rsidRPr="00F944EF" w:rsidRDefault="007E439F" w:rsidP="00CB5DAE">
      <w:pPr>
        <w:jc w:val="both"/>
        <w:rPr>
          <w:rFonts w:ascii="Times New Roman" w:hAnsi="Times New Roman" w:cs="Times New Roman"/>
          <w:b/>
          <w:bCs/>
          <w:color w:val="000000" w:themeColor="text1"/>
        </w:rPr>
      </w:pPr>
    </w:p>
    <w:p w14:paraId="44ABE17C" w14:textId="77777777" w:rsidR="007E439F" w:rsidRPr="00F944EF" w:rsidRDefault="007E439F" w:rsidP="00CB5DAE">
      <w:pPr>
        <w:jc w:val="both"/>
        <w:rPr>
          <w:rFonts w:ascii="Times New Roman" w:hAnsi="Times New Roman" w:cs="Times New Roman"/>
          <w:b/>
          <w:bCs/>
          <w:color w:val="000000" w:themeColor="text1"/>
        </w:rPr>
      </w:pPr>
    </w:p>
    <w:p w14:paraId="2AC1A6A3" w14:textId="77777777" w:rsidR="007E439F" w:rsidRPr="00F944EF" w:rsidRDefault="007E439F" w:rsidP="00CB5DAE">
      <w:pPr>
        <w:jc w:val="both"/>
        <w:rPr>
          <w:rFonts w:ascii="Times New Roman" w:hAnsi="Times New Roman" w:cs="Times New Roman"/>
          <w:b/>
          <w:bCs/>
          <w:color w:val="000000" w:themeColor="text1"/>
        </w:rPr>
      </w:pPr>
    </w:p>
    <w:p w14:paraId="57101DD4" w14:textId="77777777" w:rsidR="007E439F" w:rsidRPr="00F944EF" w:rsidRDefault="007E439F" w:rsidP="00CB5DAE">
      <w:pPr>
        <w:jc w:val="both"/>
        <w:rPr>
          <w:rFonts w:ascii="Times New Roman" w:hAnsi="Times New Roman" w:cs="Times New Roman"/>
          <w:b/>
          <w:bCs/>
          <w:color w:val="000000" w:themeColor="text1"/>
        </w:rPr>
      </w:pPr>
    </w:p>
    <w:p w14:paraId="60007E2B" w14:textId="6F967533" w:rsidR="00AB14DB" w:rsidRPr="00F944EF" w:rsidRDefault="00A62875" w:rsidP="00CB5DAE">
      <w:pPr>
        <w:jc w:val="both"/>
        <w:rPr>
          <w:rFonts w:ascii="Times New Roman" w:hAnsi="Times New Roman" w:cs="Times New Roman"/>
          <w:b/>
          <w:bCs/>
          <w:color w:val="000000" w:themeColor="text1"/>
        </w:rPr>
      </w:pPr>
      <w:r w:rsidRPr="00F944EF">
        <w:rPr>
          <w:rFonts w:ascii="Times New Roman" w:hAnsi="Times New Roman" w:cs="Times New Roman"/>
          <w:b/>
          <w:bCs/>
          <w:color w:val="000000" w:themeColor="text1"/>
        </w:rPr>
        <w:t>Independent Variables</w:t>
      </w:r>
      <w:r w:rsidR="00AB14DB" w:rsidRPr="00F944EF">
        <w:rPr>
          <w:rFonts w:ascii="Times New Roman" w:hAnsi="Times New Roman" w:cs="Times New Roman"/>
          <w:b/>
          <w:bCs/>
          <w:color w:val="000000" w:themeColor="text1"/>
        </w:rPr>
        <w:t xml:space="preserve">                                                                                  Dependent Variables</w:t>
      </w:r>
    </w:p>
    <w:p w14:paraId="2A3A9BBA" w14:textId="77777777" w:rsidR="00A62875" w:rsidRPr="00F944EF" w:rsidRDefault="00A62875" w:rsidP="00CB5DAE">
      <w:pPr>
        <w:jc w:val="center"/>
        <w:rPr>
          <w:rFonts w:ascii="Times New Roman" w:hAnsi="Times New Roman" w:cs="Times New Roman"/>
          <w:b/>
          <w:bCs/>
          <w:color w:val="000000" w:themeColor="text1"/>
          <w:highlight w:val="yellow"/>
        </w:rPr>
      </w:pPr>
    </w:p>
    <w:p w14:paraId="25750484" w14:textId="77777777" w:rsidR="00A62875" w:rsidRPr="00F944EF" w:rsidRDefault="00A62875" w:rsidP="00CB5DAE">
      <w:pPr>
        <w:jc w:val="center"/>
        <w:rPr>
          <w:rFonts w:ascii="Times New Roman" w:hAnsi="Times New Roman" w:cs="Times New Roman"/>
          <w:b/>
          <w:bCs/>
          <w:color w:val="000000" w:themeColor="text1"/>
          <w:highlight w:val="yellow"/>
        </w:rPr>
      </w:pPr>
    </w:p>
    <w:p w14:paraId="66C5F138" w14:textId="1ABA04CF" w:rsidR="00875144" w:rsidRPr="00F944EF" w:rsidRDefault="00875144" w:rsidP="00CB5DAE">
      <w:pPr>
        <w:pStyle w:val="Caption"/>
        <w:jc w:val="both"/>
        <w:rPr>
          <w:rFonts w:ascii="Times New Roman" w:hAnsi="Times New Roman" w:cs="Times New Roman"/>
          <w:color w:val="000000" w:themeColor="text1"/>
          <w:sz w:val="24"/>
          <w:szCs w:val="36"/>
        </w:rPr>
      </w:pPr>
      <w:bookmarkStart w:id="11" w:name="_Toc121591908"/>
      <w:r w:rsidRPr="00F944EF">
        <w:rPr>
          <w:rFonts w:ascii="Times New Roman" w:hAnsi="Times New Roman" w:cs="Times New Roman"/>
          <w:color w:val="000000" w:themeColor="text1"/>
          <w:sz w:val="24"/>
          <w:szCs w:val="36"/>
        </w:rPr>
        <w:t xml:space="preserve">Figure </w:t>
      </w:r>
      <w:r w:rsidR="007B0677">
        <w:rPr>
          <w:rFonts w:ascii="Times New Roman" w:hAnsi="Times New Roman" w:cs="Times New Roman"/>
          <w:color w:val="000000" w:themeColor="text1"/>
          <w:sz w:val="24"/>
          <w:szCs w:val="36"/>
        </w:rPr>
        <w:t>1</w:t>
      </w:r>
      <w:r w:rsidRPr="00F944EF">
        <w:rPr>
          <w:rFonts w:ascii="Times New Roman" w:hAnsi="Times New Roman" w:cs="Times New Roman"/>
          <w:color w:val="000000" w:themeColor="text1"/>
          <w:sz w:val="24"/>
          <w:szCs w:val="36"/>
        </w:rPr>
        <w:t>: Research framework</w:t>
      </w:r>
      <w:bookmarkEnd w:id="11"/>
    </w:p>
    <w:p w14:paraId="2DC8599C" w14:textId="77777777" w:rsidR="00A62875" w:rsidRPr="00F944EF" w:rsidRDefault="00A62875" w:rsidP="00FF642B">
      <w:pPr>
        <w:jc w:val="both"/>
        <w:rPr>
          <w:rFonts w:ascii="Times New Roman" w:eastAsia="Times New Roman" w:hAnsi="Times New Roman" w:cs="Times New Roman"/>
          <w:color w:val="000000" w:themeColor="text1"/>
          <w:szCs w:val="24"/>
        </w:rPr>
      </w:pPr>
    </w:p>
    <w:p w14:paraId="2D5945D2" w14:textId="77777777" w:rsidR="00A62875" w:rsidRPr="00F944EF" w:rsidRDefault="00A62875" w:rsidP="00FF642B">
      <w:pPr>
        <w:jc w:val="both"/>
        <w:rPr>
          <w:rFonts w:ascii="Times New Roman" w:hAnsi="Times New Roman" w:cs="Times New Roman"/>
          <w:color w:val="000000" w:themeColor="text1"/>
        </w:rPr>
      </w:pPr>
    </w:p>
    <w:p w14:paraId="3A6E139D" w14:textId="77777777" w:rsidR="00E15D3C" w:rsidRDefault="00E15D3C" w:rsidP="00CB5DAE">
      <w:pPr>
        <w:rPr>
          <w:rFonts w:ascii="Times New Roman" w:eastAsiaTheme="majorEastAsia" w:hAnsi="Times New Roman" w:cs="Times New Roman"/>
          <w:b/>
          <w:bCs/>
          <w:color w:val="000000" w:themeColor="text1"/>
          <w:szCs w:val="24"/>
          <w:lang w:eastAsia="zh-CN" w:bidi="ar-SA"/>
        </w:rPr>
      </w:pPr>
      <w:r>
        <w:rPr>
          <w:rFonts w:ascii="Times New Roman" w:hAnsi="Times New Roman" w:cs="Times New Roman"/>
          <w:color w:val="000000" w:themeColor="text1"/>
          <w:szCs w:val="24"/>
        </w:rPr>
        <w:br w:type="page"/>
      </w:r>
    </w:p>
    <w:p w14:paraId="54D85ABC" w14:textId="6D572EB2" w:rsidR="00A62875" w:rsidRPr="00F944EF" w:rsidRDefault="007B0677" w:rsidP="00FF642B">
      <w:pPr>
        <w:pStyle w:val="Heading2"/>
        <w:spacing w:before="0" w:line="240" w:lineRule="auto"/>
        <w:rPr>
          <w:rFonts w:ascii="Times New Roman" w:hAnsi="Times New Roman" w:cs="Times New Roman"/>
          <w:color w:val="000000" w:themeColor="text1"/>
          <w:szCs w:val="24"/>
        </w:rPr>
      </w:pPr>
      <w:bookmarkStart w:id="12" w:name="_Toc121602597"/>
      <w:r>
        <w:rPr>
          <w:rFonts w:ascii="Times New Roman" w:hAnsi="Times New Roman" w:cs="Times New Roman"/>
          <w:color w:val="000000" w:themeColor="text1"/>
          <w:sz w:val="24"/>
          <w:szCs w:val="24"/>
        </w:rPr>
        <w:lastRenderedPageBreak/>
        <w:t>2</w:t>
      </w:r>
      <w:r w:rsidR="00A62875" w:rsidRPr="00F944EF">
        <w:rPr>
          <w:rFonts w:ascii="Times New Roman" w:hAnsi="Times New Roman" w:cs="Times New Roman"/>
          <w:color w:val="000000" w:themeColor="text1"/>
          <w:sz w:val="24"/>
          <w:szCs w:val="24"/>
        </w:rPr>
        <w:t>.3</w:t>
      </w:r>
      <w:r w:rsidR="002F232F" w:rsidRPr="00F944EF">
        <w:rPr>
          <w:rFonts w:ascii="Times New Roman" w:hAnsi="Times New Roman" w:cs="Times New Roman"/>
          <w:color w:val="000000" w:themeColor="text1"/>
          <w:sz w:val="24"/>
          <w:szCs w:val="24"/>
        </w:rPr>
        <w:t xml:space="preserve"> </w:t>
      </w:r>
      <w:r w:rsidR="00A62875" w:rsidRPr="00F944EF">
        <w:rPr>
          <w:rFonts w:ascii="Times New Roman" w:hAnsi="Times New Roman" w:cs="Times New Roman"/>
          <w:color w:val="000000" w:themeColor="text1"/>
          <w:sz w:val="24"/>
          <w:szCs w:val="24"/>
        </w:rPr>
        <w:t>Hypotheses Formulation</w:t>
      </w:r>
      <w:bookmarkEnd w:id="12"/>
    </w:p>
    <w:p w14:paraId="0B1DC926" w14:textId="77777777" w:rsidR="00A62875" w:rsidRPr="00F944EF" w:rsidRDefault="00A62875" w:rsidP="00FF642B">
      <w:pPr>
        <w:jc w:val="both"/>
        <w:rPr>
          <w:rFonts w:ascii="Times New Roman" w:hAnsi="Times New Roman" w:cs="Times New Roman"/>
          <w:color w:val="000000" w:themeColor="text1"/>
        </w:rPr>
      </w:pPr>
    </w:p>
    <w:p w14:paraId="1D62CC5A" w14:textId="2BF3360B" w:rsidR="00A36E15" w:rsidRPr="00F944EF" w:rsidRDefault="00A62875" w:rsidP="00FF642B">
      <w:pPr>
        <w:ind w:firstLine="720"/>
        <w:jc w:val="both"/>
        <w:rPr>
          <w:rFonts w:ascii="Times New Roman" w:hAnsi="Times New Roman" w:cs="Times New Roman"/>
          <w:color w:val="000000" w:themeColor="text1"/>
        </w:rPr>
      </w:pPr>
      <w:r w:rsidRPr="00F944EF">
        <w:rPr>
          <w:rFonts w:ascii="Times New Roman" w:hAnsi="Times New Roman" w:cs="Times New Roman"/>
          <w:color w:val="000000" w:themeColor="text1"/>
        </w:rPr>
        <w:t>This study’s hypotheses depend on the statement that sound Student engagement have a direct effect on employability of Bangladesh Open University post graduate students.  According to the conceptual framework, student engagement matched with employability The results may or may not support the hypotheses. The following sections describe the hypotheses proposed for this study.</w:t>
      </w:r>
    </w:p>
    <w:p w14:paraId="5FB6A0CB"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H1: Course effort is positively related to </w:t>
      </w:r>
      <w:bookmarkStart w:id="13" w:name="_Hlk121576323"/>
      <w:r w:rsidRPr="00F944EF">
        <w:rPr>
          <w:rFonts w:ascii="Times New Roman" w:hAnsi="Times New Roman" w:cs="Times New Roman"/>
          <w:i/>
          <w:color w:val="000000" w:themeColor="text1"/>
          <w:kern w:val="24"/>
          <w:szCs w:val="24"/>
          <w:lang w:bidi="ar-SA"/>
        </w:rPr>
        <w:t>learning outcomes</w:t>
      </w:r>
      <w:bookmarkEnd w:id="13"/>
    </w:p>
    <w:p w14:paraId="7C437EC2"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H2: Collaborative learning is positively related to learning outcomes </w:t>
      </w:r>
    </w:p>
    <w:p w14:paraId="4462D1B6"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H3: Higher order thinking is positively related to learning outcomes </w:t>
      </w:r>
    </w:p>
    <w:p w14:paraId="1E140910"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H4: Interpersonal engagement is positively related to learning outcomes</w:t>
      </w:r>
    </w:p>
    <w:p w14:paraId="01AC6B68" w14:textId="77777777" w:rsidR="004629CA" w:rsidRPr="00F944EF" w:rsidRDefault="004629CA" w:rsidP="00CB5DAE">
      <w:pPr>
        <w:tabs>
          <w:tab w:val="left" w:pos="900"/>
        </w:tabs>
        <w:autoSpaceDE w:val="0"/>
        <w:autoSpaceDN w:val="0"/>
        <w:adjustRightInd w:val="0"/>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H5: Student faculty interaction is positively related to </w:t>
      </w:r>
      <w:bookmarkStart w:id="14" w:name="_Hlk121576771"/>
      <w:r w:rsidRPr="00F944EF">
        <w:rPr>
          <w:rFonts w:ascii="Times New Roman" w:hAnsi="Times New Roman" w:cs="Times New Roman"/>
          <w:i/>
          <w:color w:val="000000" w:themeColor="text1"/>
          <w:kern w:val="24"/>
          <w:szCs w:val="24"/>
          <w:lang w:bidi="ar-SA"/>
        </w:rPr>
        <w:t>learning outcomes</w:t>
      </w:r>
      <w:bookmarkEnd w:id="14"/>
    </w:p>
    <w:p w14:paraId="4EA117EC" w14:textId="77777777" w:rsidR="004629CA" w:rsidRPr="00F944EF" w:rsidRDefault="004629CA" w:rsidP="00CB5DAE">
      <w:pPr>
        <w:tabs>
          <w:tab w:val="left" w:pos="900"/>
        </w:tabs>
        <w:autoSpaceDE w:val="0"/>
        <w:autoSpaceDN w:val="0"/>
        <w:adjustRightInd w:val="0"/>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H6: Student Support services is positively related to learning outcomes</w:t>
      </w:r>
    </w:p>
    <w:p w14:paraId="151F99D9"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H7: Course effort is positively related to </w:t>
      </w:r>
      <w:bookmarkStart w:id="15" w:name="_Hlk121576705"/>
      <w:r w:rsidRPr="00F944EF">
        <w:rPr>
          <w:rFonts w:ascii="Times New Roman" w:hAnsi="Times New Roman" w:cs="Times New Roman"/>
          <w:i/>
          <w:color w:val="000000" w:themeColor="text1"/>
          <w:kern w:val="24"/>
          <w:szCs w:val="24"/>
          <w:lang w:bidi="ar-SA"/>
        </w:rPr>
        <w:t>employability</w:t>
      </w:r>
      <w:bookmarkEnd w:id="15"/>
    </w:p>
    <w:p w14:paraId="785DCD88"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H8: Collaborative learning is positively related to employability</w:t>
      </w:r>
    </w:p>
    <w:p w14:paraId="41A2C0FC"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H9: Higher order thinking is positively related to employability</w:t>
      </w:r>
    </w:p>
    <w:p w14:paraId="1BD250A7"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H10: Interpersonal engagement is positively related to employability</w:t>
      </w:r>
    </w:p>
    <w:p w14:paraId="6E6CC69F"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H11: Student faculty interaction is positively related to employability</w:t>
      </w:r>
    </w:p>
    <w:p w14:paraId="262A2424" w14:textId="4AC281CD" w:rsidR="004629CA" w:rsidRPr="00F944EF" w:rsidRDefault="004629CA" w:rsidP="00CB5DAE">
      <w:pPr>
        <w:tabs>
          <w:tab w:val="left" w:pos="900"/>
        </w:tabs>
        <w:autoSpaceDE w:val="0"/>
        <w:autoSpaceDN w:val="0"/>
        <w:adjustRightInd w:val="0"/>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H12: Student Support services is positively related to employability</w:t>
      </w:r>
    </w:p>
    <w:p w14:paraId="12591975" w14:textId="22FA7994" w:rsidR="004629CA" w:rsidRPr="00F944EF" w:rsidRDefault="004629CA" w:rsidP="00CB5DAE">
      <w:pPr>
        <w:tabs>
          <w:tab w:val="left" w:pos="900"/>
        </w:tabs>
        <w:autoSpaceDE w:val="0"/>
        <w:autoSpaceDN w:val="0"/>
        <w:adjustRightInd w:val="0"/>
        <w:ind w:left="1134" w:hanging="566"/>
        <w:contextualSpacing/>
        <w:jc w:val="both"/>
        <w:rPr>
          <w:rFonts w:ascii="Times New Roman" w:hAnsi="Times New Roman" w:cs="Times New Roman"/>
          <w:i/>
          <w:color w:val="000000" w:themeColor="text1"/>
          <w:kern w:val="24"/>
          <w:szCs w:val="24"/>
          <w:lang w:bidi="ar-SA"/>
        </w:rPr>
      </w:pPr>
      <w:r w:rsidRPr="00FB33D5">
        <w:rPr>
          <w:rFonts w:ascii="Times New Roman" w:hAnsi="Times New Roman" w:cs="Times New Roman"/>
          <w:i/>
          <w:color w:val="000000" w:themeColor="text1"/>
          <w:kern w:val="24"/>
          <w:szCs w:val="24"/>
          <w:lang w:bidi="ar-SA"/>
        </w:rPr>
        <w:t>H13: learning outcomes is positively related to employability</w:t>
      </w:r>
    </w:p>
    <w:p w14:paraId="47BB65F8" w14:textId="7E16F003" w:rsidR="004629CA" w:rsidRPr="00FB33D5" w:rsidRDefault="004629CA" w:rsidP="00CB5DAE">
      <w:pPr>
        <w:tabs>
          <w:tab w:val="left" w:pos="540"/>
        </w:tabs>
        <w:ind w:left="1134" w:hanging="566"/>
        <w:contextualSpacing/>
        <w:jc w:val="both"/>
        <w:rPr>
          <w:rFonts w:ascii="Times New Roman" w:hAnsi="Times New Roman" w:cs="Times New Roman"/>
          <w:i/>
          <w:color w:val="000000" w:themeColor="text1"/>
          <w:szCs w:val="24"/>
          <w:lang w:bidi="ar-SA"/>
        </w:rPr>
      </w:pPr>
      <w:r w:rsidRPr="00F944EF">
        <w:rPr>
          <w:rFonts w:ascii="Times New Roman" w:hAnsi="Times New Roman" w:cs="Times New Roman"/>
          <w:i/>
          <w:color w:val="000000" w:themeColor="text1"/>
          <w:kern w:val="24"/>
          <w:szCs w:val="24"/>
          <w:lang w:bidi="ar-SA"/>
        </w:rPr>
        <w:t xml:space="preserve">H14: </w:t>
      </w:r>
      <w:r w:rsidRPr="00F944EF">
        <w:rPr>
          <w:rFonts w:ascii="Times New Roman" w:hAnsi="Times New Roman" w:cs="Times New Roman"/>
          <w:i/>
          <w:color w:val="000000" w:themeColor="text1"/>
          <w:szCs w:val="24"/>
          <w:lang w:bidi="ar-SA"/>
        </w:rPr>
        <w:t xml:space="preserve">The effect of student engagement towards </w:t>
      </w:r>
      <w:r w:rsidRPr="00F944EF">
        <w:rPr>
          <w:rFonts w:ascii="Times New Roman" w:hAnsi="Times New Roman" w:cs="Times New Roman"/>
          <w:i/>
          <w:color w:val="000000" w:themeColor="text1"/>
          <w:kern w:val="24"/>
          <w:szCs w:val="24"/>
          <w:lang w:bidi="ar-SA"/>
        </w:rPr>
        <w:t xml:space="preserve">course effort </w:t>
      </w:r>
      <w:r w:rsidRPr="00F944EF">
        <w:rPr>
          <w:rFonts w:ascii="Times New Roman" w:hAnsi="Times New Roman" w:cs="Times New Roman"/>
          <w:i/>
          <w:color w:val="000000" w:themeColor="text1"/>
          <w:szCs w:val="24"/>
          <w:lang w:bidi="ar-SA"/>
        </w:rPr>
        <w:t>on employability is mediated by learning outcomes.</w:t>
      </w:r>
    </w:p>
    <w:p w14:paraId="7B43B109"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H15: </w:t>
      </w:r>
      <w:r w:rsidRPr="00F944EF">
        <w:rPr>
          <w:rFonts w:ascii="Times New Roman" w:hAnsi="Times New Roman" w:cs="Times New Roman"/>
          <w:i/>
          <w:color w:val="000000" w:themeColor="text1"/>
          <w:szCs w:val="24"/>
          <w:lang w:bidi="ar-SA"/>
        </w:rPr>
        <w:t xml:space="preserve">The effect of student engagement towards </w:t>
      </w:r>
      <w:r w:rsidRPr="00F944EF">
        <w:rPr>
          <w:rFonts w:ascii="Times New Roman" w:hAnsi="Times New Roman" w:cs="Times New Roman"/>
          <w:i/>
          <w:color w:val="000000" w:themeColor="text1"/>
          <w:kern w:val="24"/>
          <w:szCs w:val="24"/>
          <w:lang w:bidi="ar-SA"/>
        </w:rPr>
        <w:t xml:space="preserve">collaborative learning </w:t>
      </w:r>
      <w:r w:rsidRPr="00F944EF">
        <w:rPr>
          <w:rFonts w:ascii="Times New Roman" w:hAnsi="Times New Roman" w:cs="Times New Roman"/>
          <w:i/>
          <w:color w:val="000000" w:themeColor="text1"/>
          <w:szCs w:val="24"/>
          <w:lang w:bidi="ar-SA"/>
        </w:rPr>
        <w:t>on employability is mediated by learning outcomes.</w:t>
      </w:r>
    </w:p>
    <w:p w14:paraId="6EEB8D38"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H16</w:t>
      </w:r>
      <w:r w:rsidRPr="00F944EF">
        <w:rPr>
          <w:rFonts w:ascii="Times New Roman" w:hAnsi="Times New Roman" w:cs="Times New Roman"/>
          <w:i/>
          <w:color w:val="000000" w:themeColor="text1"/>
          <w:szCs w:val="24"/>
          <w:lang w:bidi="ar-SA"/>
        </w:rPr>
        <w:t xml:space="preserve"> The effect of student engagement towards </w:t>
      </w:r>
      <w:r w:rsidRPr="00F944EF">
        <w:rPr>
          <w:rFonts w:ascii="Times New Roman" w:hAnsi="Times New Roman" w:cs="Times New Roman"/>
          <w:i/>
          <w:color w:val="000000" w:themeColor="text1"/>
          <w:kern w:val="24"/>
          <w:szCs w:val="24"/>
          <w:lang w:bidi="ar-SA"/>
        </w:rPr>
        <w:t>higher order thinking</w:t>
      </w:r>
      <w:r w:rsidRPr="00F944EF">
        <w:rPr>
          <w:rFonts w:ascii="Times New Roman" w:hAnsi="Times New Roman" w:cs="Times New Roman"/>
          <w:i/>
          <w:color w:val="000000" w:themeColor="text1"/>
          <w:szCs w:val="24"/>
          <w:lang w:bidi="ar-SA"/>
        </w:rPr>
        <w:t xml:space="preserve"> on employability is mediated by learning outcomes.</w:t>
      </w:r>
    </w:p>
    <w:p w14:paraId="4D5CF18A" w14:textId="0C442E64" w:rsidR="004629CA" w:rsidRPr="00A36E15" w:rsidRDefault="004629CA" w:rsidP="00FF642B">
      <w:pPr>
        <w:spacing w:after="160"/>
        <w:ind w:left="1276" w:hanging="709"/>
        <w:contextualSpacing/>
        <w:jc w:val="both"/>
        <w:rPr>
          <w:rFonts w:ascii="Times New Roman" w:eastAsia="Times New Roman" w:hAnsi="Times New Roman" w:cs="Times New Roman"/>
          <w:color w:val="000000" w:themeColor="text1"/>
          <w:szCs w:val="24"/>
          <w:lang w:bidi="ar-SA"/>
        </w:rPr>
      </w:pPr>
      <w:r w:rsidRPr="00F944EF">
        <w:rPr>
          <w:rFonts w:ascii="Times New Roman" w:hAnsi="Times New Roman" w:cs="Times New Roman"/>
          <w:i/>
          <w:color w:val="000000" w:themeColor="text1"/>
          <w:kern w:val="24"/>
          <w:szCs w:val="24"/>
          <w:lang w:bidi="ar-SA"/>
        </w:rPr>
        <w:t xml:space="preserve">H17: </w:t>
      </w:r>
      <w:r w:rsidRPr="00F944EF">
        <w:rPr>
          <w:rFonts w:ascii="Times New Roman" w:hAnsi="Times New Roman" w:cs="Times New Roman"/>
          <w:i/>
          <w:color w:val="000000" w:themeColor="text1"/>
          <w:szCs w:val="24"/>
          <w:lang w:bidi="ar-SA"/>
        </w:rPr>
        <w:t xml:space="preserve">The effect of student engagement towards </w:t>
      </w:r>
      <w:r w:rsidRPr="00F944EF">
        <w:rPr>
          <w:rFonts w:ascii="Times New Roman" w:eastAsia="Times New Roman" w:hAnsi="Times New Roman" w:cs="Times New Roman"/>
          <w:color w:val="000000" w:themeColor="text1"/>
          <w:szCs w:val="24"/>
          <w:lang w:bidi="ar-SA"/>
        </w:rPr>
        <w:t>interpersonal engagement</w:t>
      </w:r>
      <w:r w:rsidR="00A36E15">
        <w:rPr>
          <w:rFonts w:ascii="Times New Roman" w:eastAsia="Times New Roman" w:hAnsi="Times New Roman" w:cs="Times New Roman"/>
          <w:color w:val="000000" w:themeColor="text1"/>
          <w:szCs w:val="24"/>
          <w:lang w:bidi="ar-SA"/>
        </w:rPr>
        <w:t xml:space="preserve"> </w:t>
      </w:r>
      <w:r w:rsidRPr="00F944EF">
        <w:rPr>
          <w:rFonts w:ascii="Times New Roman" w:hAnsi="Times New Roman" w:cs="Times New Roman"/>
          <w:i/>
          <w:color w:val="000000" w:themeColor="text1"/>
          <w:szCs w:val="24"/>
          <w:lang w:bidi="ar-SA"/>
        </w:rPr>
        <w:t>on employability is mediated by learning outcomes</w:t>
      </w:r>
    </w:p>
    <w:p w14:paraId="01AB234A" w14:textId="4DED7F7E" w:rsidR="004629CA" w:rsidRPr="00F944EF" w:rsidRDefault="004629CA" w:rsidP="00CB5DAE">
      <w:pPr>
        <w:tabs>
          <w:tab w:val="left" w:pos="900"/>
        </w:tabs>
        <w:ind w:left="1276" w:hanging="709"/>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H18</w:t>
      </w:r>
      <w:r w:rsidR="00A36E15">
        <w:rPr>
          <w:rFonts w:ascii="Times New Roman" w:hAnsi="Times New Roman" w:cs="Times New Roman"/>
          <w:i/>
          <w:color w:val="000000" w:themeColor="text1"/>
          <w:kern w:val="24"/>
          <w:szCs w:val="24"/>
          <w:lang w:bidi="ar-SA"/>
        </w:rPr>
        <w:t xml:space="preserve">:  </w:t>
      </w:r>
      <w:r w:rsidRPr="00F944EF">
        <w:rPr>
          <w:rFonts w:ascii="Times New Roman" w:hAnsi="Times New Roman" w:cs="Times New Roman"/>
          <w:i/>
          <w:color w:val="000000" w:themeColor="text1"/>
          <w:szCs w:val="24"/>
          <w:lang w:bidi="ar-SA"/>
        </w:rPr>
        <w:t xml:space="preserve"> The effect of student engagement towards </w:t>
      </w:r>
      <w:r w:rsidRPr="00F944EF">
        <w:rPr>
          <w:rFonts w:ascii="Times New Roman" w:hAnsi="Times New Roman" w:cs="Times New Roman"/>
          <w:i/>
          <w:color w:val="000000" w:themeColor="text1"/>
          <w:kern w:val="24"/>
          <w:szCs w:val="24"/>
          <w:lang w:bidi="ar-SA"/>
        </w:rPr>
        <w:t xml:space="preserve">Student faculty interaction </w:t>
      </w:r>
      <w:r w:rsidRPr="00F944EF">
        <w:rPr>
          <w:rFonts w:ascii="Times New Roman" w:hAnsi="Times New Roman" w:cs="Times New Roman"/>
          <w:i/>
          <w:color w:val="000000" w:themeColor="text1"/>
          <w:szCs w:val="24"/>
          <w:lang w:bidi="ar-SA"/>
        </w:rPr>
        <w:t>on employability is mediated by learning outcomes</w:t>
      </w:r>
      <w:r w:rsidRPr="00F944EF">
        <w:rPr>
          <w:rFonts w:ascii="Times New Roman" w:hAnsi="Times New Roman" w:cs="Times New Roman"/>
          <w:i/>
          <w:color w:val="000000" w:themeColor="text1"/>
          <w:kern w:val="24"/>
          <w:szCs w:val="24"/>
          <w:lang w:bidi="ar-SA"/>
        </w:rPr>
        <w:t xml:space="preserve"> </w:t>
      </w:r>
    </w:p>
    <w:p w14:paraId="1D756D6E" w14:textId="195BC14C" w:rsidR="004629CA" w:rsidRPr="00F944EF" w:rsidRDefault="004629CA" w:rsidP="00CB5DAE">
      <w:pPr>
        <w:tabs>
          <w:tab w:val="left" w:pos="900"/>
        </w:tabs>
        <w:ind w:left="1276" w:hanging="709"/>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  H19: </w:t>
      </w:r>
      <w:r w:rsidRPr="00F944EF">
        <w:rPr>
          <w:rFonts w:ascii="Times New Roman" w:hAnsi="Times New Roman" w:cs="Times New Roman"/>
          <w:i/>
          <w:color w:val="000000" w:themeColor="text1"/>
          <w:szCs w:val="24"/>
          <w:lang w:bidi="ar-SA"/>
        </w:rPr>
        <w:t xml:space="preserve">The effect of student engagement towards </w:t>
      </w:r>
      <w:r w:rsidRPr="00F944EF">
        <w:rPr>
          <w:rFonts w:ascii="Times New Roman" w:hAnsi="Times New Roman" w:cs="Times New Roman"/>
          <w:i/>
          <w:color w:val="000000" w:themeColor="text1"/>
          <w:kern w:val="24"/>
          <w:szCs w:val="24"/>
          <w:lang w:bidi="ar-SA"/>
        </w:rPr>
        <w:t xml:space="preserve">Student Support services </w:t>
      </w:r>
      <w:r w:rsidRPr="00F944EF">
        <w:rPr>
          <w:rFonts w:ascii="Times New Roman" w:hAnsi="Times New Roman" w:cs="Times New Roman"/>
          <w:i/>
          <w:color w:val="000000" w:themeColor="text1"/>
          <w:szCs w:val="24"/>
          <w:lang w:bidi="ar-SA"/>
        </w:rPr>
        <w:t>on employability is mediated by learning outcomes</w:t>
      </w:r>
    </w:p>
    <w:p w14:paraId="008AEE42" w14:textId="70187F03" w:rsidR="004629CA" w:rsidRPr="00F944EF" w:rsidRDefault="004629CA" w:rsidP="00FF642B">
      <w:pPr>
        <w:ind w:firstLine="720"/>
        <w:jc w:val="both"/>
        <w:rPr>
          <w:rFonts w:ascii="Times New Roman" w:hAnsi="Times New Roman" w:cs="Times New Roman"/>
          <w:color w:val="000000" w:themeColor="text1"/>
        </w:rPr>
      </w:pPr>
    </w:p>
    <w:p w14:paraId="6E91E9C5" w14:textId="77777777" w:rsidR="00E15D3C" w:rsidRDefault="00E15D3C" w:rsidP="00CB5DAE">
      <w:pPr>
        <w:rPr>
          <w:rFonts w:ascii="Times New Roman" w:eastAsiaTheme="majorEastAsia" w:hAnsi="Times New Roman" w:cs="Times New Roman"/>
          <w:b/>
          <w:bCs/>
          <w:color w:val="000000" w:themeColor="text1"/>
          <w:szCs w:val="24"/>
          <w:lang w:eastAsia="zh-CN" w:bidi="ar-SA"/>
        </w:rPr>
      </w:pPr>
      <w:r>
        <w:rPr>
          <w:rFonts w:ascii="Times New Roman" w:hAnsi="Times New Roman" w:cs="Times New Roman"/>
          <w:color w:val="000000" w:themeColor="text1"/>
          <w:szCs w:val="24"/>
        </w:rPr>
        <w:br w:type="page"/>
      </w:r>
    </w:p>
    <w:p w14:paraId="258860DA" w14:textId="44A75707" w:rsidR="00A62875" w:rsidRPr="00F944EF" w:rsidRDefault="007B0677" w:rsidP="00FF642B">
      <w:pPr>
        <w:pStyle w:val="Heading2"/>
        <w:spacing w:before="0" w:line="240" w:lineRule="auto"/>
        <w:rPr>
          <w:rFonts w:ascii="Times New Roman" w:hAnsi="Times New Roman" w:cs="Times New Roman"/>
          <w:color w:val="000000" w:themeColor="text1"/>
          <w:szCs w:val="24"/>
        </w:rPr>
      </w:pPr>
      <w:bookmarkStart w:id="16" w:name="_Toc121602598"/>
      <w:r>
        <w:rPr>
          <w:rFonts w:ascii="Times New Roman" w:hAnsi="Times New Roman" w:cs="Times New Roman"/>
          <w:color w:val="000000" w:themeColor="text1"/>
          <w:sz w:val="24"/>
          <w:szCs w:val="24"/>
        </w:rPr>
        <w:lastRenderedPageBreak/>
        <w:t>3.</w:t>
      </w:r>
      <w:r w:rsidR="00A62875" w:rsidRPr="00F944EF">
        <w:rPr>
          <w:rFonts w:ascii="Times New Roman" w:hAnsi="Times New Roman" w:cs="Times New Roman"/>
          <w:color w:val="000000" w:themeColor="text1"/>
          <w:sz w:val="24"/>
          <w:szCs w:val="24"/>
        </w:rPr>
        <w:t xml:space="preserve"> Research design</w:t>
      </w:r>
      <w:bookmarkEnd w:id="16"/>
      <w:r>
        <w:rPr>
          <w:rFonts w:ascii="Times New Roman" w:hAnsi="Times New Roman" w:cs="Times New Roman"/>
          <w:color w:val="000000" w:themeColor="text1"/>
          <w:sz w:val="24"/>
          <w:szCs w:val="24"/>
        </w:rPr>
        <w:t xml:space="preserve"> and Methodology</w:t>
      </w:r>
    </w:p>
    <w:p w14:paraId="18C3C4CA" w14:textId="7BA75EAE" w:rsidR="003F5FF5" w:rsidRPr="00F944EF" w:rsidRDefault="00A62875" w:rsidP="00FF642B">
      <w:pPr>
        <w:ind w:firstLine="720"/>
        <w:jc w:val="both"/>
        <w:rPr>
          <w:rFonts w:ascii="Times New Roman" w:hAnsi="Times New Roman" w:cs="Times New Roman"/>
          <w:color w:val="000000" w:themeColor="text1"/>
        </w:rPr>
      </w:pPr>
      <w:r w:rsidRPr="00F944EF">
        <w:rPr>
          <w:rFonts w:ascii="Times New Roman" w:hAnsi="Times New Roman" w:cs="Times New Roman"/>
          <w:color w:val="000000" w:themeColor="text1"/>
        </w:rPr>
        <w:t xml:space="preserve">A research design has the framework to be used as a guide for collecting and analyzing data to conduct research. In particular, it outlines details or the needed procedures formulate and achieve answers to the research problems (Mc Daniel &amp; Gates, 2010; Zikmund et al., 2013). This study </w:t>
      </w:r>
      <w:del w:id="17" w:author="DELL" w:date="2024-10-29T11:30:00Z">
        <w:r w:rsidRPr="00F944EF" w:rsidDel="00893B8A">
          <w:rPr>
            <w:rFonts w:ascii="Times New Roman" w:hAnsi="Times New Roman" w:cs="Times New Roman"/>
            <w:color w:val="000000" w:themeColor="text1"/>
          </w:rPr>
          <w:delText xml:space="preserve">customs </w:delText>
        </w:r>
      </w:del>
      <w:ins w:id="18" w:author="DELL" w:date="2024-10-29T11:30:00Z">
        <w:r w:rsidR="00893B8A">
          <w:rPr>
            <w:rFonts w:ascii="Times New Roman" w:hAnsi="Times New Roman" w:cs="Times New Roman"/>
            <w:color w:val="000000" w:themeColor="text1"/>
          </w:rPr>
          <w:t>considered</w:t>
        </w:r>
        <w:r w:rsidR="00893B8A" w:rsidRPr="00F944EF">
          <w:rPr>
            <w:rFonts w:ascii="Times New Roman" w:hAnsi="Times New Roman" w:cs="Times New Roman"/>
            <w:color w:val="000000" w:themeColor="text1"/>
          </w:rPr>
          <w:t xml:space="preserve"> </w:t>
        </w:r>
      </w:ins>
      <w:r w:rsidRPr="00F944EF">
        <w:rPr>
          <w:rFonts w:ascii="Times New Roman" w:hAnsi="Times New Roman" w:cs="Times New Roman"/>
          <w:color w:val="000000" w:themeColor="text1"/>
        </w:rPr>
        <w:t>both qualitative and quantitative approaches</w:t>
      </w:r>
      <w:ins w:id="19" w:author="DELL" w:date="2024-10-29T11:30:00Z">
        <w:r w:rsidR="00893B8A">
          <w:rPr>
            <w:rFonts w:ascii="Times New Roman" w:hAnsi="Times New Roman" w:cs="Times New Roman"/>
            <w:color w:val="000000" w:themeColor="text1"/>
          </w:rPr>
          <w:t xml:space="preserve"> to an</w:t>
        </w:r>
      </w:ins>
      <w:ins w:id="20" w:author="DELL" w:date="2024-10-29T11:31:00Z">
        <w:r w:rsidR="00893B8A">
          <w:rPr>
            <w:rFonts w:ascii="Times New Roman" w:hAnsi="Times New Roman" w:cs="Times New Roman"/>
            <w:color w:val="000000" w:themeColor="text1"/>
          </w:rPr>
          <w:t>alyze the collected data</w:t>
        </w:r>
      </w:ins>
      <w:r w:rsidRPr="00F944EF">
        <w:rPr>
          <w:rFonts w:ascii="Times New Roman" w:hAnsi="Times New Roman" w:cs="Times New Roman"/>
          <w:color w:val="000000" w:themeColor="text1"/>
        </w:rPr>
        <w:t>. In the qualitative approach, research in the form of extensive literature reviews and focus group discussion with the respondents were conducted. After the qualitative phase, the quantitative phase consisted of field research, collecting data from 316 Learners through online by using self-administered questionnaires.</w:t>
      </w:r>
    </w:p>
    <w:p w14:paraId="026B85E7" w14:textId="5B6E9853" w:rsidR="00A62875" w:rsidRPr="00F944EF" w:rsidRDefault="007B0677" w:rsidP="00FF642B">
      <w:pPr>
        <w:pStyle w:val="Heading2"/>
        <w:spacing w:before="0" w:line="240" w:lineRule="auto"/>
        <w:rPr>
          <w:rFonts w:ascii="Times New Roman" w:hAnsi="Times New Roman" w:cs="Times New Roman"/>
          <w:color w:val="000000" w:themeColor="text1"/>
          <w:szCs w:val="24"/>
        </w:rPr>
      </w:pPr>
      <w:bookmarkStart w:id="21" w:name="_Toc121602599"/>
      <w:r>
        <w:rPr>
          <w:rFonts w:ascii="Times New Roman" w:hAnsi="Times New Roman" w:cs="Times New Roman"/>
          <w:color w:val="000000" w:themeColor="text1"/>
          <w:sz w:val="24"/>
          <w:szCs w:val="24"/>
        </w:rPr>
        <w:t>3.1</w:t>
      </w:r>
      <w:r w:rsidR="00A62875" w:rsidRPr="00F944EF">
        <w:rPr>
          <w:rFonts w:ascii="Times New Roman" w:hAnsi="Times New Roman" w:cs="Times New Roman"/>
          <w:color w:val="000000" w:themeColor="text1"/>
          <w:sz w:val="24"/>
          <w:szCs w:val="24"/>
        </w:rPr>
        <w:t xml:space="preserve"> Population and sample size</w:t>
      </w:r>
      <w:bookmarkEnd w:id="21"/>
    </w:p>
    <w:p w14:paraId="7F8D272D" w14:textId="50A2638E" w:rsidR="005118CD" w:rsidRPr="005118CD" w:rsidRDefault="005118CD" w:rsidP="00FF642B">
      <w:pPr>
        <w:ind w:firstLine="720"/>
        <w:jc w:val="both"/>
        <w:rPr>
          <w:rFonts w:ascii="Times New Roman" w:hAnsi="Times New Roman" w:cs="Times New Roman"/>
          <w:color w:val="000000" w:themeColor="text1"/>
        </w:rPr>
      </w:pPr>
      <w:r w:rsidRPr="005118CD">
        <w:rPr>
          <w:rFonts w:ascii="Times New Roman" w:hAnsi="Times New Roman" w:cs="Times New Roman"/>
          <w:color w:val="000000" w:themeColor="text1"/>
        </w:rPr>
        <w:t xml:space="preserve">The population of this study comprises of the Post graduate students of Bangladesh open University. The population of the current study is 871 students, who are enrolled </w:t>
      </w:r>
      <w:del w:id="22" w:author="DELL" w:date="2024-10-29T11:32:00Z">
        <w:r w:rsidRPr="005118CD" w:rsidDel="00893B8A">
          <w:rPr>
            <w:rFonts w:ascii="Times New Roman" w:hAnsi="Times New Roman" w:cs="Times New Roman"/>
            <w:color w:val="000000" w:themeColor="text1"/>
          </w:rPr>
          <w:delText>in a total of</w:delText>
        </w:r>
      </w:del>
      <w:ins w:id="23" w:author="DELL" w:date="2024-10-29T11:32:00Z">
        <w:r w:rsidR="00893B8A">
          <w:rPr>
            <w:rFonts w:ascii="Times New Roman" w:hAnsi="Times New Roman" w:cs="Times New Roman"/>
            <w:color w:val="000000" w:themeColor="text1"/>
          </w:rPr>
          <w:t xml:space="preserve"> into the</w:t>
        </w:r>
      </w:ins>
      <w:r w:rsidRPr="005118CD">
        <w:rPr>
          <w:rFonts w:ascii="Times New Roman" w:hAnsi="Times New Roman" w:cs="Times New Roman"/>
          <w:color w:val="000000" w:themeColor="text1"/>
        </w:rPr>
        <w:t xml:space="preserve"> four postgraduate programs at Bangladesh Open University's School of Business. About 37% of current CEMBA/CEMPA, MBA, and PMBA students are included in the study.</w:t>
      </w:r>
    </w:p>
    <w:p w14:paraId="6524DEC2" w14:textId="77777777" w:rsidR="005118CD" w:rsidRPr="005118CD" w:rsidRDefault="005118CD" w:rsidP="00FF642B">
      <w:pPr>
        <w:ind w:firstLine="720"/>
        <w:jc w:val="both"/>
        <w:rPr>
          <w:rFonts w:ascii="Times New Roman" w:hAnsi="Times New Roman" w:cs="Times New Roman"/>
          <w:color w:val="000000" w:themeColor="text1"/>
        </w:rPr>
      </w:pPr>
      <w:r w:rsidRPr="005118CD">
        <w:rPr>
          <w:rFonts w:ascii="Times New Roman" w:hAnsi="Times New Roman" w:cs="Times New Roman"/>
          <w:color w:val="000000" w:themeColor="text1"/>
        </w:rPr>
        <w:t xml:space="preserve">On the sample size, Saiful et al., (2011), suggested that an applicable sample size is within 30 to 500 respondents. According to Cohen’s (1975) rule of thumb, 260 is the minimum size for samples in a PLS-SEM analysis for 8 arrows directed at one construct (Hair et al., 2014). Hair et al. (2010) explained that a big sample is needed because smaller samples are not as stable for the purpose of estimation when carrying out a test on a research model by utilizing the SEM. Nevertheless, no consensus has been arrived at among scholars on the adequate sample size for SEM. For instance, William and </w:t>
      </w:r>
      <w:proofErr w:type="spellStart"/>
      <w:r w:rsidRPr="005118CD">
        <w:rPr>
          <w:rFonts w:ascii="Times New Roman" w:hAnsi="Times New Roman" w:cs="Times New Roman"/>
          <w:color w:val="000000" w:themeColor="text1"/>
        </w:rPr>
        <w:t>Holahan</w:t>
      </w:r>
      <w:proofErr w:type="spellEnd"/>
      <w:r w:rsidRPr="005118CD">
        <w:rPr>
          <w:rFonts w:ascii="Times New Roman" w:hAnsi="Times New Roman" w:cs="Times New Roman"/>
          <w:color w:val="000000" w:themeColor="text1"/>
        </w:rPr>
        <w:t xml:space="preserve"> (1994) suggested 100 as an adequate sample size. According to Hair et al. (2012), a researcher must take into consideration the distribution of data, methods of estimation, complexity of models, missing data, as well as the quantity of the average variance extracted (AVE) when determining the SEM analysis’ sample size. A sample size of between 150 and 400 is needed and proposed when the estimation is based on maximum likelihood. In short, the more complex models with more variables and items require a larger sample size. As a result, the sample size in this study is 316, as recommended by Hair et al (2012).</w:t>
      </w:r>
    </w:p>
    <w:p w14:paraId="5282AA97" w14:textId="77777777" w:rsidR="005118CD" w:rsidRPr="005118CD" w:rsidRDefault="005118CD" w:rsidP="00FF642B">
      <w:pPr>
        <w:ind w:firstLine="720"/>
        <w:jc w:val="both"/>
        <w:rPr>
          <w:rFonts w:ascii="Times New Roman" w:hAnsi="Times New Roman" w:cs="Times New Roman"/>
          <w:color w:val="000000" w:themeColor="text1"/>
        </w:rPr>
      </w:pPr>
      <w:r w:rsidRPr="005118CD">
        <w:rPr>
          <w:rFonts w:ascii="Times New Roman" w:hAnsi="Times New Roman" w:cs="Times New Roman"/>
          <w:color w:val="000000" w:themeColor="text1"/>
        </w:rPr>
        <w:t xml:space="preserve">Generally, calculation of sample size does not necessarily result in the representation of the population; it depends on the process used in the selection of the elements (Hair et. al., 2012). </w:t>
      </w:r>
    </w:p>
    <w:p w14:paraId="18AE2E1B" w14:textId="512C1C14" w:rsidR="00717E91" w:rsidRDefault="005118CD" w:rsidP="00FF642B">
      <w:pPr>
        <w:jc w:val="both"/>
        <w:rPr>
          <w:rFonts w:ascii="Times New Roman" w:hAnsi="Times New Roman" w:cs="Times New Roman"/>
          <w:color w:val="000000" w:themeColor="text1"/>
        </w:rPr>
      </w:pPr>
      <w:r w:rsidRPr="005118CD">
        <w:rPr>
          <w:rFonts w:ascii="Times New Roman" w:hAnsi="Times New Roman" w:cs="Times New Roman"/>
          <w:color w:val="000000" w:themeColor="text1"/>
        </w:rPr>
        <w:t>Thus, the total number of respondents is 316 from three Post graduate programs of school of Business.</w:t>
      </w:r>
      <w:r w:rsidR="007B0677">
        <w:rPr>
          <w:rFonts w:ascii="Times New Roman" w:hAnsi="Times New Roman" w:cs="Times New Roman"/>
          <w:color w:val="000000" w:themeColor="text1"/>
          <w:szCs w:val="24"/>
        </w:rPr>
        <w:t xml:space="preserve"> </w:t>
      </w:r>
      <w:r w:rsidR="00A62875" w:rsidRPr="00F944EF">
        <w:rPr>
          <w:rFonts w:ascii="Times New Roman" w:hAnsi="Times New Roman" w:cs="Times New Roman"/>
          <w:color w:val="000000" w:themeColor="text1"/>
        </w:rPr>
        <w:t>The survey was conducted between August, 2021 and October 2021.</w:t>
      </w:r>
      <w:r w:rsidR="007B0677">
        <w:rPr>
          <w:rFonts w:ascii="Times New Roman" w:hAnsi="Times New Roman" w:cs="Times New Roman"/>
          <w:color w:val="000000" w:themeColor="text1"/>
          <w:szCs w:val="24"/>
        </w:rPr>
        <w:t xml:space="preserve"> </w:t>
      </w:r>
      <w:r w:rsidR="00717E91" w:rsidRPr="00717E91">
        <w:rPr>
          <w:rFonts w:ascii="Times New Roman" w:hAnsi="Times New Roman" w:cs="Times New Roman"/>
          <w:color w:val="000000" w:themeColor="text1"/>
        </w:rPr>
        <w:t xml:space="preserve">There </w:t>
      </w:r>
      <w:del w:id="24" w:author="DELL" w:date="2024-10-29T11:40:00Z">
        <w:r w:rsidR="00717E91" w:rsidRPr="00717E91" w:rsidDel="00893B8A">
          <w:rPr>
            <w:rFonts w:ascii="Times New Roman" w:hAnsi="Times New Roman" w:cs="Times New Roman"/>
            <w:color w:val="000000" w:themeColor="text1"/>
          </w:rPr>
          <w:delText xml:space="preserve">are </w:delText>
        </w:r>
      </w:del>
      <w:ins w:id="25" w:author="DELL" w:date="2024-10-29T11:40:00Z">
        <w:r w:rsidR="00893B8A">
          <w:rPr>
            <w:rFonts w:ascii="Times New Roman" w:hAnsi="Times New Roman" w:cs="Times New Roman"/>
            <w:color w:val="000000" w:themeColor="text1"/>
          </w:rPr>
          <w:t>were</w:t>
        </w:r>
        <w:r w:rsidR="00893B8A" w:rsidRPr="00717E91">
          <w:rPr>
            <w:rFonts w:ascii="Times New Roman" w:hAnsi="Times New Roman" w:cs="Times New Roman"/>
            <w:color w:val="000000" w:themeColor="text1"/>
          </w:rPr>
          <w:t xml:space="preserve"> </w:t>
        </w:r>
      </w:ins>
      <w:r w:rsidR="00717E91" w:rsidRPr="00717E91">
        <w:rPr>
          <w:rFonts w:ascii="Times New Roman" w:hAnsi="Times New Roman" w:cs="Times New Roman"/>
          <w:color w:val="000000" w:themeColor="text1"/>
        </w:rPr>
        <w:t xml:space="preserve">112 </w:t>
      </w:r>
      <w:ins w:id="26" w:author="DELL" w:date="2024-10-29T11:43:00Z">
        <w:r w:rsidR="005A25B8">
          <w:rPr>
            <w:rFonts w:ascii="Times New Roman" w:hAnsi="Times New Roman" w:cs="Times New Roman"/>
            <w:color w:val="000000" w:themeColor="text1"/>
          </w:rPr>
          <w:t xml:space="preserve">students from </w:t>
        </w:r>
      </w:ins>
      <w:r w:rsidR="00717E91" w:rsidRPr="00717E91">
        <w:rPr>
          <w:rFonts w:ascii="Times New Roman" w:hAnsi="Times New Roman" w:cs="Times New Roman"/>
          <w:color w:val="000000" w:themeColor="text1"/>
        </w:rPr>
        <w:t xml:space="preserve">CEMBA/CEMPA </w:t>
      </w:r>
      <w:del w:id="27" w:author="DELL" w:date="2024-10-29T11:43:00Z">
        <w:r w:rsidR="00717E91" w:rsidRPr="00717E91" w:rsidDel="005A25B8">
          <w:rPr>
            <w:rFonts w:ascii="Times New Roman" w:hAnsi="Times New Roman" w:cs="Times New Roman"/>
            <w:color w:val="000000" w:themeColor="text1"/>
          </w:rPr>
          <w:delText>students among them, with participation rates for</w:delText>
        </w:r>
      </w:del>
      <w:ins w:id="28" w:author="DELL" w:date="2024-10-29T11:43:00Z">
        <w:r w:rsidR="005A25B8">
          <w:rPr>
            <w:rFonts w:ascii="Times New Roman" w:hAnsi="Times New Roman" w:cs="Times New Roman"/>
            <w:color w:val="000000" w:themeColor="text1"/>
          </w:rPr>
          <w:t xml:space="preserve"> who </w:t>
        </w:r>
      </w:ins>
      <w:ins w:id="29" w:author="DELL" w:date="2024-10-29T11:44:00Z">
        <w:r w:rsidR="005A25B8">
          <w:rPr>
            <w:rFonts w:ascii="Times New Roman" w:hAnsi="Times New Roman" w:cs="Times New Roman"/>
            <w:color w:val="000000" w:themeColor="text1"/>
          </w:rPr>
          <w:t>responded in this study, specifically 50 from</w:t>
        </w:r>
      </w:ins>
      <w:r w:rsidR="00717E91" w:rsidRPr="00717E91">
        <w:rPr>
          <w:rFonts w:ascii="Times New Roman" w:hAnsi="Times New Roman" w:cs="Times New Roman"/>
          <w:color w:val="000000" w:themeColor="text1"/>
        </w:rPr>
        <w:t xml:space="preserve"> Chittagong and </w:t>
      </w:r>
      <w:ins w:id="30" w:author="DELL" w:date="2024-10-29T11:45:00Z">
        <w:r w:rsidR="005A25B8">
          <w:rPr>
            <w:rFonts w:ascii="Times New Roman" w:hAnsi="Times New Roman" w:cs="Times New Roman"/>
            <w:color w:val="000000" w:themeColor="text1"/>
          </w:rPr>
          <w:t xml:space="preserve">62 from </w:t>
        </w:r>
      </w:ins>
      <w:r w:rsidR="00717E91" w:rsidRPr="00717E91">
        <w:rPr>
          <w:rFonts w:ascii="Times New Roman" w:hAnsi="Times New Roman" w:cs="Times New Roman"/>
          <w:color w:val="000000" w:themeColor="text1"/>
        </w:rPr>
        <w:t xml:space="preserve">Dhaka </w:t>
      </w:r>
      <w:del w:id="31" w:author="DELL" w:date="2024-10-29T11:45:00Z">
        <w:r w:rsidR="00717E91" w:rsidRPr="00717E91" w:rsidDel="005A25B8">
          <w:rPr>
            <w:rFonts w:ascii="Times New Roman" w:hAnsi="Times New Roman" w:cs="Times New Roman"/>
            <w:color w:val="000000" w:themeColor="text1"/>
          </w:rPr>
          <w:delText>of 50 and 62 student, respectively</w:delText>
        </w:r>
      </w:del>
      <w:ins w:id="32" w:author="DELL" w:date="2024-10-29T11:45:00Z">
        <w:r w:rsidR="005A25B8">
          <w:rPr>
            <w:rFonts w:ascii="Times New Roman" w:hAnsi="Times New Roman" w:cs="Times New Roman"/>
            <w:color w:val="000000" w:themeColor="text1"/>
          </w:rPr>
          <w:t xml:space="preserve">study centers. </w:t>
        </w:r>
      </w:ins>
      <w:r w:rsidR="00717E91" w:rsidRPr="00717E91">
        <w:rPr>
          <w:rFonts w:ascii="Times New Roman" w:hAnsi="Times New Roman" w:cs="Times New Roman"/>
          <w:color w:val="000000" w:themeColor="text1"/>
        </w:rPr>
        <w:t xml:space="preserve"> </w:t>
      </w:r>
      <w:del w:id="33" w:author="DELL" w:date="2024-10-29T11:46:00Z">
        <w:r w:rsidR="00717E91" w:rsidRPr="00717E91" w:rsidDel="005A25B8">
          <w:rPr>
            <w:rFonts w:ascii="Times New Roman" w:hAnsi="Times New Roman" w:cs="Times New Roman"/>
            <w:color w:val="000000" w:themeColor="text1"/>
          </w:rPr>
          <w:delText>in addition to that a total of</w:delText>
        </w:r>
      </w:del>
      <w:ins w:id="34" w:author="DELL" w:date="2024-10-29T11:46:00Z">
        <w:r w:rsidR="005A25B8">
          <w:rPr>
            <w:rFonts w:ascii="Times New Roman" w:hAnsi="Times New Roman" w:cs="Times New Roman"/>
            <w:color w:val="000000" w:themeColor="text1"/>
          </w:rPr>
          <w:t>In addition,</w:t>
        </w:r>
      </w:ins>
      <w:r w:rsidR="00717E91" w:rsidRPr="00717E91">
        <w:rPr>
          <w:rFonts w:ascii="Times New Roman" w:hAnsi="Times New Roman" w:cs="Times New Roman"/>
          <w:color w:val="000000" w:themeColor="text1"/>
        </w:rPr>
        <w:t xml:space="preserve"> 107 MBA students</w:t>
      </w:r>
      <w:ins w:id="35" w:author="DELL" w:date="2024-10-29T11:47:00Z">
        <w:r w:rsidR="005A25B8">
          <w:rPr>
            <w:rFonts w:ascii="Times New Roman" w:hAnsi="Times New Roman" w:cs="Times New Roman"/>
            <w:color w:val="000000" w:themeColor="text1"/>
          </w:rPr>
          <w:t xml:space="preserve"> were participated</w:t>
        </w:r>
      </w:ins>
      <w:r w:rsidR="00717E91" w:rsidRPr="00717E91">
        <w:rPr>
          <w:rFonts w:ascii="Times New Roman" w:hAnsi="Times New Roman" w:cs="Times New Roman"/>
          <w:color w:val="000000" w:themeColor="text1"/>
        </w:rPr>
        <w:t xml:space="preserve"> from the university's various study centers </w:t>
      </w:r>
      <w:del w:id="36" w:author="DELL" w:date="2024-10-29T11:47:00Z">
        <w:r w:rsidR="00717E91" w:rsidRPr="00717E91" w:rsidDel="005A25B8">
          <w:rPr>
            <w:rFonts w:ascii="Times New Roman" w:hAnsi="Times New Roman" w:cs="Times New Roman"/>
            <w:color w:val="000000" w:themeColor="text1"/>
          </w:rPr>
          <w:delText xml:space="preserve">participated </w:delText>
        </w:r>
      </w:del>
      <w:r w:rsidR="00717E91" w:rsidRPr="00717E91">
        <w:rPr>
          <w:rFonts w:ascii="Times New Roman" w:hAnsi="Times New Roman" w:cs="Times New Roman"/>
          <w:color w:val="000000" w:themeColor="text1"/>
        </w:rPr>
        <w:t xml:space="preserve">in this study. </w:t>
      </w:r>
      <w:del w:id="37" w:author="DELL" w:date="2024-10-29T11:49:00Z">
        <w:r w:rsidR="00717E91" w:rsidRPr="00717E91" w:rsidDel="005A25B8">
          <w:rPr>
            <w:rFonts w:ascii="Times New Roman" w:hAnsi="Times New Roman" w:cs="Times New Roman"/>
            <w:color w:val="000000" w:themeColor="text1"/>
          </w:rPr>
          <w:delText>The participation is as follows for MBA program: 40, 30, 10, 15, and 12 students from Dhaka, Chittagong, Rajshahi, Khulna, and Sylhet, respectively in this study.  In addition</w:delText>
        </w:r>
      </w:del>
      <w:ins w:id="38" w:author="DELL" w:date="2024-10-29T11:49:00Z">
        <w:r w:rsidR="005A25B8">
          <w:rPr>
            <w:rFonts w:ascii="Times New Roman" w:hAnsi="Times New Roman" w:cs="Times New Roman"/>
            <w:color w:val="000000" w:themeColor="text1"/>
          </w:rPr>
          <w:t>Moreover,</w:t>
        </w:r>
      </w:ins>
      <w:del w:id="39" w:author="DELL" w:date="2024-10-29T11:49:00Z">
        <w:r w:rsidR="00717E91" w:rsidRPr="00717E91" w:rsidDel="005A25B8">
          <w:rPr>
            <w:rFonts w:ascii="Times New Roman" w:hAnsi="Times New Roman" w:cs="Times New Roman"/>
            <w:color w:val="000000" w:themeColor="text1"/>
          </w:rPr>
          <w:delText>,</w:delText>
        </w:r>
      </w:del>
      <w:r w:rsidR="00717E91" w:rsidRPr="00717E91">
        <w:rPr>
          <w:rFonts w:ascii="Times New Roman" w:hAnsi="Times New Roman" w:cs="Times New Roman"/>
          <w:color w:val="000000" w:themeColor="text1"/>
        </w:rPr>
        <w:t xml:space="preserve"> 97 students of PMBA program took part in the survey</w:t>
      </w:r>
      <w:ins w:id="40" w:author="DELL" w:date="2024-10-29T11:50:00Z">
        <w:r w:rsidR="005A25B8">
          <w:rPr>
            <w:rFonts w:ascii="Times New Roman" w:hAnsi="Times New Roman" w:cs="Times New Roman"/>
            <w:color w:val="000000" w:themeColor="text1"/>
          </w:rPr>
          <w:t xml:space="preserve"> where</w:t>
        </w:r>
      </w:ins>
      <w:ins w:id="41" w:author="DELL" w:date="2024-10-29T11:51:00Z">
        <w:r w:rsidR="006A67AD">
          <w:rPr>
            <w:rFonts w:ascii="Times New Roman" w:hAnsi="Times New Roman" w:cs="Times New Roman"/>
            <w:color w:val="000000" w:themeColor="text1"/>
          </w:rPr>
          <w:t xml:space="preserve"> </w:t>
        </w:r>
      </w:ins>
      <w:del w:id="42" w:author="DELL" w:date="2024-10-29T11:51:00Z">
        <w:r w:rsidR="00717E91" w:rsidRPr="00717E91" w:rsidDel="006A67AD">
          <w:rPr>
            <w:rFonts w:ascii="Times New Roman" w:hAnsi="Times New Roman" w:cs="Times New Roman"/>
            <w:color w:val="000000" w:themeColor="text1"/>
          </w:rPr>
          <w:delText>, with</w:delText>
        </w:r>
      </w:del>
      <w:r w:rsidR="00717E91" w:rsidRPr="00717E91">
        <w:rPr>
          <w:rFonts w:ascii="Times New Roman" w:hAnsi="Times New Roman" w:cs="Times New Roman"/>
          <w:color w:val="000000" w:themeColor="text1"/>
        </w:rPr>
        <w:t xml:space="preserve"> 50 students</w:t>
      </w:r>
      <w:ins w:id="43" w:author="DELL" w:date="2024-10-29T11:51:00Z">
        <w:r w:rsidR="006A67AD">
          <w:rPr>
            <w:rFonts w:ascii="Times New Roman" w:hAnsi="Times New Roman" w:cs="Times New Roman"/>
            <w:color w:val="000000" w:themeColor="text1"/>
          </w:rPr>
          <w:t xml:space="preserve"> were</w:t>
        </w:r>
      </w:ins>
      <w:r w:rsidR="00717E91" w:rsidRPr="00717E91">
        <w:rPr>
          <w:rFonts w:ascii="Times New Roman" w:hAnsi="Times New Roman" w:cs="Times New Roman"/>
          <w:color w:val="000000" w:themeColor="text1"/>
        </w:rPr>
        <w:t xml:space="preserve"> from </w:t>
      </w:r>
      <w:proofErr w:type="spellStart"/>
      <w:r w:rsidR="00717E91" w:rsidRPr="00717E91">
        <w:rPr>
          <w:rFonts w:ascii="Times New Roman" w:hAnsi="Times New Roman" w:cs="Times New Roman"/>
          <w:color w:val="000000" w:themeColor="text1"/>
        </w:rPr>
        <w:t>Gazipur</w:t>
      </w:r>
      <w:proofErr w:type="spellEnd"/>
      <w:r w:rsidR="00717E91" w:rsidRPr="00717E91">
        <w:rPr>
          <w:rFonts w:ascii="Times New Roman" w:hAnsi="Times New Roman" w:cs="Times New Roman"/>
          <w:color w:val="000000" w:themeColor="text1"/>
        </w:rPr>
        <w:t xml:space="preserve"> and 47 students</w:t>
      </w:r>
      <w:ins w:id="44" w:author="DELL" w:date="2024-10-29T11:51:00Z">
        <w:r w:rsidR="006A67AD">
          <w:rPr>
            <w:rFonts w:ascii="Times New Roman" w:hAnsi="Times New Roman" w:cs="Times New Roman"/>
            <w:color w:val="000000" w:themeColor="text1"/>
          </w:rPr>
          <w:t xml:space="preserve"> were</w:t>
        </w:r>
      </w:ins>
      <w:r w:rsidR="00717E91" w:rsidRPr="00717E91">
        <w:rPr>
          <w:rFonts w:ascii="Times New Roman" w:hAnsi="Times New Roman" w:cs="Times New Roman"/>
          <w:color w:val="000000" w:themeColor="text1"/>
        </w:rPr>
        <w:t xml:space="preserve"> from Dhaka</w:t>
      </w:r>
      <w:del w:id="45" w:author="DELL" w:date="2024-10-29T11:51:00Z">
        <w:r w:rsidR="00717E91" w:rsidRPr="00717E91" w:rsidDel="006A67AD">
          <w:rPr>
            <w:rFonts w:ascii="Times New Roman" w:hAnsi="Times New Roman" w:cs="Times New Roman"/>
            <w:color w:val="000000" w:themeColor="text1"/>
          </w:rPr>
          <w:delText xml:space="preserve">. </w:delText>
        </w:r>
      </w:del>
      <w:ins w:id="46" w:author="DELL" w:date="2024-10-29T11:51:00Z">
        <w:r w:rsidR="006A67AD">
          <w:rPr>
            <w:rFonts w:ascii="Times New Roman" w:hAnsi="Times New Roman" w:cs="Times New Roman"/>
            <w:color w:val="000000" w:themeColor="text1"/>
          </w:rPr>
          <w:t xml:space="preserve"> Study center. </w:t>
        </w:r>
        <w:r w:rsidR="006A67AD" w:rsidRPr="00717E91">
          <w:rPr>
            <w:rFonts w:ascii="Times New Roman" w:hAnsi="Times New Roman" w:cs="Times New Roman"/>
            <w:color w:val="000000" w:themeColor="text1"/>
          </w:rPr>
          <w:t xml:space="preserve"> </w:t>
        </w:r>
      </w:ins>
      <w:del w:id="47" w:author="DELL" w:date="2024-10-29T11:52:00Z">
        <w:r w:rsidR="00717E91" w:rsidRPr="00717E91" w:rsidDel="006A67AD">
          <w:rPr>
            <w:rFonts w:ascii="Times New Roman" w:hAnsi="Times New Roman" w:cs="Times New Roman"/>
            <w:color w:val="000000" w:themeColor="text1"/>
          </w:rPr>
          <w:delText>When there are 316 student respondents, we cease receiving responses from the respondents. Since the data was complete and accurate, no exclusion was necessary</w:delText>
        </w:r>
      </w:del>
      <w:r w:rsidR="00717E91" w:rsidRPr="00717E91">
        <w:rPr>
          <w:rFonts w:ascii="Times New Roman" w:hAnsi="Times New Roman" w:cs="Times New Roman"/>
          <w:color w:val="000000" w:themeColor="text1"/>
        </w:rPr>
        <w:t xml:space="preserve">. Table </w:t>
      </w:r>
      <w:r w:rsidR="00D42523">
        <w:rPr>
          <w:rFonts w:ascii="Times New Roman" w:hAnsi="Times New Roman" w:cs="Times New Roman"/>
          <w:color w:val="000000" w:themeColor="text1"/>
        </w:rPr>
        <w:t>1</w:t>
      </w:r>
      <w:r w:rsidR="007B0677">
        <w:rPr>
          <w:rFonts w:ascii="Times New Roman" w:hAnsi="Times New Roman" w:cs="Times New Roman"/>
          <w:color w:val="000000" w:themeColor="text1"/>
        </w:rPr>
        <w:t xml:space="preserve"> </w:t>
      </w:r>
      <w:r w:rsidR="00717E91" w:rsidRPr="00717E91">
        <w:rPr>
          <w:rFonts w:ascii="Times New Roman" w:hAnsi="Times New Roman" w:cs="Times New Roman"/>
          <w:color w:val="000000" w:themeColor="text1"/>
        </w:rPr>
        <w:t>shows the study center wise respondents.</w:t>
      </w:r>
    </w:p>
    <w:p w14:paraId="2BF16307" w14:textId="77777777" w:rsidR="00717E91" w:rsidRDefault="00717E91" w:rsidP="00CB5DAE">
      <w:pPr>
        <w:pStyle w:val="Caption"/>
      </w:pPr>
    </w:p>
    <w:p w14:paraId="437ADFA8" w14:textId="77777777" w:rsidR="00FF642B" w:rsidRDefault="00FF642B">
      <w:pPr>
        <w:rPr>
          <w:rFonts w:ascii="Times New Roman" w:hAnsi="Times New Roman" w:cs="Times New Roman"/>
          <w:i/>
          <w:iCs/>
          <w:color w:val="000000" w:themeColor="text1"/>
          <w:szCs w:val="36"/>
        </w:rPr>
      </w:pPr>
      <w:bookmarkStart w:id="48" w:name="_Toc121602188"/>
      <w:r>
        <w:rPr>
          <w:rFonts w:ascii="Times New Roman" w:hAnsi="Times New Roman" w:cs="Times New Roman"/>
          <w:color w:val="000000" w:themeColor="text1"/>
          <w:szCs w:val="36"/>
        </w:rPr>
        <w:br w:type="page"/>
      </w:r>
    </w:p>
    <w:p w14:paraId="64CC6A09" w14:textId="0D45B6A8" w:rsidR="00717E91" w:rsidRPr="00717E91" w:rsidRDefault="00717E91" w:rsidP="00CB5DAE">
      <w:pPr>
        <w:pStyle w:val="Caption"/>
        <w:keepNext/>
        <w:jc w:val="both"/>
        <w:rPr>
          <w:rFonts w:ascii="Times New Roman" w:hAnsi="Times New Roman" w:cs="Times New Roman"/>
          <w:color w:val="000000" w:themeColor="text1"/>
          <w:sz w:val="24"/>
          <w:szCs w:val="36"/>
        </w:rPr>
      </w:pPr>
      <w:r w:rsidRPr="00717E91">
        <w:rPr>
          <w:rFonts w:ascii="Times New Roman" w:hAnsi="Times New Roman" w:cs="Times New Roman"/>
          <w:color w:val="000000" w:themeColor="text1"/>
          <w:sz w:val="24"/>
          <w:szCs w:val="36"/>
        </w:rPr>
        <w:lastRenderedPageBreak/>
        <w:t xml:space="preserve">Table </w:t>
      </w:r>
      <w:r w:rsidR="00D42523">
        <w:rPr>
          <w:rFonts w:ascii="Times New Roman" w:hAnsi="Times New Roman" w:cs="Times New Roman"/>
          <w:color w:val="000000" w:themeColor="text1"/>
          <w:sz w:val="24"/>
          <w:szCs w:val="36"/>
        </w:rPr>
        <w:t>1</w:t>
      </w:r>
      <w:r w:rsidRPr="00717E91">
        <w:rPr>
          <w:rFonts w:ascii="Times New Roman" w:hAnsi="Times New Roman" w:cs="Times New Roman"/>
          <w:color w:val="000000" w:themeColor="text1"/>
          <w:sz w:val="24"/>
          <w:szCs w:val="36"/>
        </w:rPr>
        <w:t>: The respondents for the primary data collection</w:t>
      </w:r>
      <w:bookmarkEnd w:id="48"/>
    </w:p>
    <w:tbl>
      <w:tblPr>
        <w:tblStyle w:val="TableGrid"/>
        <w:tblW w:w="5000" w:type="pct"/>
        <w:tblLook w:val="04A0" w:firstRow="1" w:lastRow="0" w:firstColumn="1" w:lastColumn="0" w:noHBand="0" w:noVBand="1"/>
      </w:tblPr>
      <w:tblGrid>
        <w:gridCol w:w="4026"/>
        <w:gridCol w:w="5324"/>
      </w:tblGrid>
      <w:tr w:rsidR="00717E91" w:rsidRPr="00387416" w14:paraId="0AB14A8B" w14:textId="77777777" w:rsidTr="00717E91">
        <w:tc>
          <w:tcPr>
            <w:tcW w:w="2153" w:type="pct"/>
            <w:tcBorders>
              <w:top w:val="single" w:sz="4" w:space="0" w:color="auto"/>
              <w:left w:val="single" w:sz="4" w:space="0" w:color="auto"/>
              <w:bottom w:val="single" w:sz="4" w:space="0" w:color="auto"/>
              <w:right w:val="single" w:sz="4" w:space="0" w:color="auto"/>
            </w:tcBorders>
          </w:tcPr>
          <w:p w14:paraId="6D2B858B" w14:textId="77777777" w:rsidR="00717E91" w:rsidRPr="00387416" w:rsidRDefault="00717E91" w:rsidP="00CB5DAE">
            <w:pPr>
              <w:pStyle w:val="NoSpacing"/>
              <w:jc w:val="both"/>
              <w:rPr>
                <w:b/>
                <w:bCs/>
              </w:rPr>
            </w:pPr>
            <w:r w:rsidRPr="00387416">
              <w:rPr>
                <w:b/>
                <w:bCs/>
              </w:rPr>
              <w:t>Program Name</w:t>
            </w:r>
          </w:p>
        </w:tc>
        <w:tc>
          <w:tcPr>
            <w:tcW w:w="2847" w:type="pct"/>
            <w:tcBorders>
              <w:top w:val="single" w:sz="4" w:space="0" w:color="auto"/>
              <w:left w:val="single" w:sz="4" w:space="0" w:color="auto"/>
              <w:bottom w:val="single" w:sz="4" w:space="0" w:color="auto"/>
              <w:right w:val="single" w:sz="4" w:space="0" w:color="auto"/>
            </w:tcBorders>
          </w:tcPr>
          <w:p w14:paraId="39AF0721" w14:textId="77777777" w:rsidR="00717E91" w:rsidRPr="00387416" w:rsidRDefault="00717E91" w:rsidP="00CB5DAE">
            <w:pPr>
              <w:pStyle w:val="NoSpacing"/>
              <w:jc w:val="both"/>
            </w:pPr>
            <w:r w:rsidRPr="00387416">
              <w:t>Study Centre wise respondents</w:t>
            </w:r>
          </w:p>
        </w:tc>
      </w:tr>
      <w:tr w:rsidR="00717E91" w:rsidRPr="00387416" w14:paraId="2ABE52E1" w14:textId="77777777" w:rsidTr="00717E91">
        <w:tc>
          <w:tcPr>
            <w:tcW w:w="2153" w:type="pct"/>
            <w:tcBorders>
              <w:top w:val="single" w:sz="4" w:space="0" w:color="auto"/>
              <w:left w:val="single" w:sz="4" w:space="0" w:color="auto"/>
              <w:bottom w:val="single" w:sz="4" w:space="0" w:color="auto"/>
              <w:right w:val="single" w:sz="4" w:space="0" w:color="auto"/>
            </w:tcBorders>
            <w:hideMark/>
          </w:tcPr>
          <w:p w14:paraId="4E8569E5" w14:textId="77777777" w:rsidR="00717E91" w:rsidRPr="00387416" w:rsidRDefault="00717E91" w:rsidP="00CB5DAE">
            <w:pPr>
              <w:pStyle w:val="NoSpacing"/>
              <w:jc w:val="both"/>
              <w:rPr>
                <w:b/>
                <w:bCs/>
              </w:rPr>
            </w:pPr>
            <w:r w:rsidRPr="00387416">
              <w:rPr>
                <w:b/>
                <w:bCs/>
              </w:rPr>
              <w:t>CEMBA/CEMPA</w:t>
            </w:r>
          </w:p>
        </w:tc>
        <w:tc>
          <w:tcPr>
            <w:tcW w:w="2847" w:type="pct"/>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224"/>
              <w:gridCol w:w="1176"/>
            </w:tblGrid>
            <w:tr w:rsidR="00717E91" w:rsidRPr="00387416" w14:paraId="1A818543" w14:textId="77777777" w:rsidTr="006D293D">
              <w:tc>
                <w:tcPr>
                  <w:tcW w:w="2224" w:type="dxa"/>
                  <w:tcBorders>
                    <w:top w:val="single" w:sz="4" w:space="0" w:color="auto"/>
                    <w:left w:val="single" w:sz="4" w:space="0" w:color="auto"/>
                    <w:bottom w:val="single" w:sz="4" w:space="0" w:color="auto"/>
                    <w:right w:val="single" w:sz="4" w:space="0" w:color="auto"/>
                  </w:tcBorders>
                  <w:hideMark/>
                </w:tcPr>
                <w:p w14:paraId="6F3C6741" w14:textId="77777777" w:rsidR="00717E91" w:rsidRPr="00387416" w:rsidRDefault="00717E91" w:rsidP="00CB5DAE">
                  <w:pPr>
                    <w:pStyle w:val="NoSpacing"/>
                    <w:jc w:val="both"/>
                  </w:pPr>
                  <w:r w:rsidRPr="00387416">
                    <w:t>Dhaka</w:t>
                  </w:r>
                </w:p>
              </w:tc>
              <w:tc>
                <w:tcPr>
                  <w:tcW w:w="1176" w:type="dxa"/>
                  <w:tcBorders>
                    <w:top w:val="single" w:sz="4" w:space="0" w:color="auto"/>
                    <w:left w:val="single" w:sz="4" w:space="0" w:color="auto"/>
                    <w:bottom w:val="single" w:sz="4" w:space="0" w:color="auto"/>
                    <w:right w:val="single" w:sz="4" w:space="0" w:color="auto"/>
                  </w:tcBorders>
                  <w:hideMark/>
                </w:tcPr>
                <w:p w14:paraId="7B522C7C" w14:textId="77777777" w:rsidR="00717E91" w:rsidRPr="00387416" w:rsidRDefault="00717E91" w:rsidP="00CB5DAE">
                  <w:pPr>
                    <w:pStyle w:val="NoSpacing"/>
                    <w:jc w:val="both"/>
                  </w:pPr>
                  <w:r w:rsidRPr="00387416">
                    <w:t>62</w:t>
                  </w:r>
                </w:p>
              </w:tc>
            </w:tr>
            <w:tr w:rsidR="00717E91" w:rsidRPr="00387416" w14:paraId="2A835B73" w14:textId="77777777" w:rsidTr="006D293D">
              <w:tc>
                <w:tcPr>
                  <w:tcW w:w="2224" w:type="dxa"/>
                  <w:tcBorders>
                    <w:top w:val="single" w:sz="4" w:space="0" w:color="auto"/>
                    <w:left w:val="single" w:sz="4" w:space="0" w:color="auto"/>
                    <w:bottom w:val="single" w:sz="4" w:space="0" w:color="auto"/>
                    <w:right w:val="single" w:sz="4" w:space="0" w:color="auto"/>
                  </w:tcBorders>
                  <w:hideMark/>
                </w:tcPr>
                <w:p w14:paraId="75E22AB0" w14:textId="77777777" w:rsidR="00717E91" w:rsidRPr="00387416" w:rsidRDefault="00717E91" w:rsidP="00CB5DAE">
                  <w:pPr>
                    <w:pStyle w:val="NoSpacing"/>
                    <w:jc w:val="both"/>
                  </w:pPr>
                  <w:r w:rsidRPr="00387416">
                    <w:t>Chittagong</w:t>
                  </w:r>
                </w:p>
              </w:tc>
              <w:tc>
                <w:tcPr>
                  <w:tcW w:w="1176" w:type="dxa"/>
                  <w:tcBorders>
                    <w:top w:val="single" w:sz="4" w:space="0" w:color="auto"/>
                    <w:left w:val="single" w:sz="4" w:space="0" w:color="auto"/>
                    <w:bottom w:val="single" w:sz="4" w:space="0" w:color="auto"/>
                    <w:right w:val="single" w:sz="4" w:space="0" w:color="auto"/>
                  </w:tcBorders>
                  <w:hideMark/>
                </w:tcPr>
                <w:p w14:paraId="008C897E" w14:textId="77777777" w:rsidR="00717E91" w:rsidRPr="00387416" w:rsidRDefault="00717E91" w:rsidP="00CB5DAE">
                  <w:pPr>
                    <w:pStyle w:val="NoSpacing"/>
                    <w:jc w:val="both"/>
                  </w:pPr>
                  <w:r w:rsidRPr="00387416">
                    <w:t>50</w:t>
                  </w:r>
                </w:p>
              </w:tc>
            </w:tr>
          </w:tbl>
          <w:p w14:paraId="0C5818DB" w14:textId="77777777" w:rsidR="00717E91" w:rsidRPr="00387416" w:rsidRDefault="00717E91" w:rsidP="00CB5DAE">
            <w:pPr>
              <w:pStyle w:val="NoSpacing"/>
              <w:jc w:val="both"/>
            </w:pPr>
          </w:p>
        </w:tc>
      </w:tr>
      <w:tr w:rsidR="00717E91" w:rsidRPr="00387416" w14:paraId="2C3DFD5F" w14:textId="77777777" w:rsidTr="00717E91">
        <w:tc>
          <w:tcPr>
            <w:tcW w:w="2153" w:type="pct"/>
            <w:tcBorders>
              <w:top w:val="single" w:sz="4" w:space="0" w:color="auto"/>
              <w:left w:val="single" w:sz="4" w:space="0" w:color="auto"/>
              <w:bottom w:val="single" w:sz="4" w:space="0" w:color="auto"/>
              <w:right w:val="single" w:sz="4" w:space="0" w:color="auto"/>
            </w:tcBorders>
            <w:hideMark/>
          </w:tcPr>
          <w:p w14:paraId="627E3E3E" w14:textId="77777777" w:rsidR="00717E91" w:rsidRPr="00387416" w:rsidRDefault="00717E91" w:rsidP="00CB5DAE">
            <w:pPr>
              <w:pStyle w:val="NoSpacing"/>
              <w:jc w:val="both"/>
              <w:rPr>
                <w:b/>
                <w:bCs/>
              </w:rPr>
            </w:pPr>
            <w:r w:rsidRPr="00387416">
              <w:rPr>
                <w:b/>
                <w:bCs/>
              </w:rPr>
              <w:t>MBA</w:t>
            </w:r>
          </w:p>
        </w:tc>
        <w:tc>
          <w:tcPr>
            <w:tcW w:w="2847" w:type="pct"/>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224"/>
              <w:gridCol w:w="1176"/>
            </w:tblGrid>
            <w:tr w:rsidR="00717E91" w:rsidRPr="00387416" w14:paraId="19F96E0C" w14:textId="77777777" w:rsidTr="006D293D">
              <w:tc>
                <w:tcPr>
                  <w:tcW w:w="2224" w:type="dxa"/>
                  <w:tcBorders>
                    <w:top w:val="single" w:sz="4" w:space="0" w:color="auto"/>
                    <w:left w:val="single" w:sz="4" w:space="0" w:color="auto"/>
                    <w:bottom w:val="single" w:sz="4" w:space="0" w:color="auto"/>
                    <w:right w:val="single" w:sz="4" w:space="0" w:color="auto"/>
                  </w:tcBorders>
                  <w:hideMark/>
                </w:tcPr>
                <w:p w14:paraId="2026B112" w14:textId="77777777" w:rsidR="00717E91" w:rsidRPr="00387416" w:rsidRDefault="00717E91" w:rsidP="00CB5DAE">
                  <w:pPr>
                    <w:pStyle w:val="NoSpacing"/>
                    <w:jc w:val="both"/>
                  </w:pPr>
                  <w:r w:rsidRPr="00387416">
                    <w:t>Dhaka</w:t>
                  </w:r>
                </w:p>
              </w:tc>
              <w:tc>
                <w:tcPr>
                  <w:tcW w:w="1176" w:type="dxa"/>
                  <w:tcBorders>
                    <w:top w:val="single" w:sz="4" w:space="0" w:color="auto"/>
                    <w:left w:val="single" w:sz="4" w:space="0" w:color="auto"/>
                    <w:bottom w:val="single" w:sz="4" w:space="0" w:color="auto"/>
                    <w:right w:val="single" w:sz="4" w:space="0" w:color="auto"/>
                  </w:tcBorders>
                  <w:hideMark/>
                </w:tcPr>
                <w:p w14:paraId="0763C7EC" w14:textId="77777777" w:rsidR="00717E91" w:rsidRPr="00387416" w:rsidRDefault="00717E91" w:rsidP="00CB5DAE">
                  <w:pPr>
                    <w:pStyle w:val="NoSpacing"/>
                    <w:jc w:val="both"/>
                  </w:pPr>
                  <w:r w:rsidRPr="00387416">
                    <w:t>40</w:t>
                  </w:r>
                </w:p>
              </w:tc>
            </w:tr>
            <w:tr w:rsidR="00717E91" w:rsidRPr="00387416" w14:paraId="418AC8EA" w14:textId="77777777" w:rsidTr="006D293D">
              <w:tc>
                <w:tcPr>
                  <w:tcW w:w="2224" w:type="dxa"/>
                  <w:tcBorders>
                    <w:top w:val="single" w:sz="4" w:space="0" w:color="auto"/>
                    <w:left w:val="single" w:sz="4" w:space="0" w:color="auto"/>
                    <w:bottom w:val="single" w:sz="4" w:space="0" w:color="auto"/>
                    <w:right w:val="single" w:sz="4" w:space="0" w:color="auto"/>
                  </w:tcBorders>
                  <w:hideMark/>
                </w:tcPr>
                <w:p w14:paraId="10FF7683" w14:textId="77777777" w:rsidR="00717E91" w:rsidRPr="00387416" w:rsidRDefault="00717E91" w:rsidP="00CB5DAE">
                  <w:pPr>
                    <w:pStyle w:val="NoSpacing"/>
                    <w:jc w:val="both"/>
                  </w:pPr>
                  <w:r w:rsidRPr="00387416">
                    <w:t>Chittagong</w:t>
                  </w:r>
                </w:p>
              </w:tc>
              <w:tc>
                <w:tcPr>
                  <w:tcW w:w="1176" w:type="dxa"/>
                  <w:tcBorders>
                    <w:top w:val="single" w:sz="4" w:space="0" w:color="auto"/>
                    <w:left w:val="single" w:sz="4" w:space="0" w:color="auto"/>
                    <w:bottom w:val="single" w:sz="4" w:space="0" w:color="auto"/>
                    <w:right w:val="single" w:sz="4" w:space="0" w:color="auto"/>
                  </w:tcBorders>
                  <w:hideMark/>
                </w:tcPr>
                <w:p w14:paraId="33724340" w14:textId="77777777" w:rsidR="00717E91" w:rsidRPr="00387416" w:rsidRDefault="00717E91" w:rsidP="00CB5DAE">
                  <w:pPr>
                    <w:pStyle w:val="NoSpacing"/>
                    <w:jc w:val="both"/>
                  </w:pPr>
                  <w:r w:rsidRPr="00387416">
                    <w:t>30</w:t>
                  </w:r>
                </w:p>
              </w:tc>
            </w:tr>
            <w:tr w:rsidR="00717E91" w:rsidRPr="00387416" w14:paraId="2D718E48" w14:textId="77777777" w:rsidTr="006D293D">
              <w:tc>
                <w:tcPr>
                  <w:tcW w:w="2224" w:type="dxa"/>
                  <w:tcBorders>
                    <w:top w:val="single" w:sz="4" w:space="0" w:color="auto"/>
                    <w:left w:val="single" w:sz="4" w:space="0" w:color="auto"/>
                    <w:bottom w:val="single" w:sz="4" w:space="0" w:color="auto"/>
                    <w:right w:val="single" w:sz="4" w:space="0" w:color="auto"/>
                  </w:tcBorders>
                  <w:hideMark/>
                </w:tcPr>
                <w:p w14:paraId="044A8A9C" w14:textId="77777777" w:rsidR="00717E91" w:rsidRPr="00387416" w:rsidRDefault="00717E91" w:rsidP="00CB5DAE">
                  <w:pPr>
                    <w:pStyle w:val="NoSpacing"/>
                    <w:jc w:val="both"/>
                  </w:pPr>
                  <w:proofErr w:type="spellStart"/>
                  <w:r w:rsidRPr="00387416">
                    <w:t>Rajshahi</w:t>
                  </w:r>
                  <w:proofErr w:type="spellEnd"/>
                </w:p>
              </w:tc>
              <w:tc>
                <w:tcPr>
                  <w:tcW w:w="1176" w:type="dxa"/>
                  <w:tcBorders>
                    <w:top w:val="single" w:sz="4" w:space="0" w:color="auto"/>
                    <w:left w:val="single" w:sz="4" w:space="0" w:color="auto"/>
                    <w:bottom w:val="single" w:sz="4" w:space="0" w:color="auto"/>
                    <w:right w:val="single" w:sz="4" w:space="0" w:color="auto"/>
                  </w:tcBorders>
                  <w:hideMark/>
                </w:tcPr>
                <w:p w14:paraId="3AB42EBB" w14:textId="77777777" w:rsidR="00717E91" w:rsidRPr="00387416" w:rsidRDefault="00717E91" w:rsidP="00CB5DAE">
                  <w:pPr>
                    <w:pStyle w:val="NoSpacing"/>
                    <w:jc w:val="both"/>
                  </w:pPr>
                  <w:r w:rsidRPr="00387416">
                    <w:t>10</w:t>
                  </w:r>
                </w:p>
              </w:tc>
            </w:tr>
            <w:tr w:rsidR="00717E91" w:rsidRPr="00387416" w14:paraId="66CA8443" w14:textId="77777777" w:rsidTr="006D293D">
              <w:tc>
                <w:tcPr>
                  <w:tcW w:w="2224" w:type="dxa"/>
                  <w:tcBorders>
                    <w:top w:val="single" w:sz="4" w:space="0" w:color="auto"/>
                    <w:left w:val="single" w:sz="4" w:space="0" w:color="auto"/>
                    <w:bottom w:val="single" w:sz="4" w:space="0" w:color="auto"/>
                    <w:right w:val="single" w:sz="4" w:space="0" w:color="auto"/>
                  </w:tcBorders>
                  <w:hideMark/>
                </w:tcPr>
                <w:p w14:paraId="786C2B88" w14:textId="77777777" w:rsidR="00717E91" w:rsidRPr="00387416" w:rsidRDefault="00717E91" w:rsidP="00CB5DAE">
                  <w:pPr>
                    <w:pStyle w:val="NoSpacing"/>
                    <w:jc w:val="both"/>
                  </w:pPr>
                  <w:r w:rsidRPr="00387416">
                    <w:t>Khulna</w:t>
                  </w:r>
                </w:p>
              </w:tc>
              <w:tc>
                <w:tcPr>
                  <w:tcW w:w="1176" w:type="dxa"/>
                  <w:tcBorders>
                    <w:top w:val="single" w:sz="4" w:space="0" w:color="auto"/>
                    <w:left w:val="single" w:sz="4" w:space="0" w:color="auto"/>
                    <w:bottom w:val="single" w:sz="4" w:space="0" w:color="auto"/>
                    <w:right w:val="single" w:sz="4" w:space="0" w:color="auto"/>
                  </w:tcBorders>
                  <w:hideMark/>
                </w:tcPr>
                <w:p w14:paraId="68CEF644" w14:textId="77777777" w:rsidR="00717E91" w:rsidRPr="00387416" w:rsidRDefault="00717E91" w:rsidP="00CB5DAE">
                  <w:pPr>
                    <w:pStyle w:val="NoSpacing"/>
                    <w:jc w:val="both"/>
                  </w:pPr>
                  <w:r w:rsidRPr="00387416">
                    <w:t>15</w:t>
                  </w:r>
                </w:p>
              </w:tc>
            </w:tr>
            <w:tr w:rsidR="00717E91" w:rsidRPr="00387416" w14:paraId="6CAAC957" w14:textId="77777777" w:rsidTr="006D293D">
              <w:tc>
                <w:tcPr>
                  <w:tcW w:w="2224" w:type="dxa"/>
                  <w:tcBorders>
                    <w:top w:val="single" w:sz="4" w:space="0" w:color="auto"/>
                    <w:left w:val="single" w:sz="4" w:space="0" w:color="auto"/>
                    <w:bottom w:val="single" w:sz="4" w:space="0" w:color="auto"/>
                    <w:right w:val="single" w:sz="4" w:space="0" w:color="auto"/>
                  </w:tcBorders>
                  <w:hideMark/>
                </w:tcPr>
                <w:p w14:paraId="0240FE52" w14:textId="77777777" w:rsidR="00717E91" w:rsidRPr="00387416" w:rsidRDefault="00717E91" w:rsidP="00CB5DAE">
                  <w:pPr>
                    <w:pStyle w:val="NoSpacing"/>
                    <w:jc w:val="both"/>
                  </w:pPr>
                  <w:r w:rsidRPr="00387416">
                    <w:t>Sylhet</w:t>
                  </w:r>
                </w:p>
              </w:tc>
              <w:tc>
                <w:tcPr>
                  <w:tcW w:w="1176" w:type="dxa"/>
                  <w:tcBorders>
                    <w:top w:val="single" w:sz="4" w:space="0" w:color="auto"/>
                    <w:left w:val="single" w:sz="4" w:space="0" w:color="auto"/>
                    <w:bottom w:val="single" w:sz="4" w:space="0" w:color="auto"/>
                    <w:right w:val="single" w:sz="4" w:space="0" w:color="auto"/>
                  </w:tcBorders>
                  <w:hideMark/>
                </w:tcPr>
                <w:p w14:paraId="12694C8F" w14:textId="77777777" w:rsidR="00717E91" w:rsidRPr="00387416" w:rsidRDefault="00717E91" w:rsidP="00CB5DAE">
                  <w:pPr>
                    <w:pStyle w:val="NoSpacing"/>
                    <w:jc w:val="both"/>
                  </w:pPr>
                  <w:r w:rsidRPr="00387416">
                    <w:t>12</w:t>
                  </w:r>
                </w:p>
              </w:tc>
            </w:tr>
          </w:tbl>
          <w:p w14:paraId="6EFAF2B5" w14:textId="77777777" w:rsidR="00717E91" w:rsidRPr="00387416" w:rsidRDefault="00717E91" w:rsidP="00CB5DAE">
            <w:pPr>
              <w:pStyle w:val="NoSpacing"/>
              <w:jc w:val="both"/>
            </w:pPr>
          </w:p>
        </w:tc>
      </w:tr>
      <w:tr w:rsidR="00717E91" w:rsidRPr="00387416" w14:paraId="20B85F3C" w14:textId="77777777" w:rsidTr="00717E91">
        <w:trPr>
          <w:trHeight w:val="495"/>
        </w:trPr>
        <w:tc>
          <w:tcPr>
            <w:tcW w:w="2153" w:type="pct"/>
            <w:tcBorders>
              <w:top w:val="single" w:sz="4" w:space="0" w:color="auto"/>
              <w:left w:val="single" w:sz="4" w:space="0" w:color="auto"/>
              <w:bottom w:val="single" w:sz="4" w:space="0" w:color="auto"/>
              <w:right w:val="single" w:sz="4" w:space="0" w:color="auto"/>
            </w:tcBorders>
            <w:hideMark/>
          </w:tcPr>
          <w:p w14:paraId="612DE37A" w14:textId="77777777" w:rsidR="00717E91" w:rsidRPr="00387416" w:rsidRDefault="00717E91" w:rsidP="00CB5DAE">
            <w:pPr>
              <w:pStyle w:val="NoSpacing"/>
              <w:jc w:val="both"/>
              <w:rPr>
                <w:b/>
                <w:bCs/>
              </w:rPr>
            </w:pPr>
            <w:r w:rsidRPr="00387416">
              <w:rPr>
                <w:b/>
                <w:bCs/>
              </w:rPr>
              <w:t>PMBA</w:t>
            </w:r>
          </w:p>
        </w:tc>
        <w:tc>
          <w:tcPr>
            <w:tcW w:w="2847" w:type="pct"/>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224"/>
              <w:gridCol w:w="1176"/>
            </w:tblGrid>
            <w:tr w:rsidR="00717E91" w:rsidRPr="00387416" w14:paraId="0FDAFCEF" w14:textId="77777777" w:rsidTr="006D293D">
              <w:tc>
                <w:tcPr>
                  <w:tcW w:w="2224" w:type="dxa"/>
                  <w:tcBorders>
                    <w:top w:val="single" w:sz="4" w:space="0" w:color="auto"/>
                    <w:left w:val="single" w:sz="4" w:space="0" w:color="auto"/>
                    <w:bottom w:val="single" w:sz="4" w:space="0" w:color="auto"/>
                    <w:right w:val="single" w:sz="4" w:space="0" w:color="auto"/>
                  </w:tcBorders>
                  <w:hideMark/>
                </w:tcPr>
                <w:p w14:paraId="387CA17A" w14:textId="77777777" w:rsidR="00717E91" w:rsidRPr="00387416" w:rsidRDefault="00717E91" w:rsidP="00CB5DAE">
                  <w:pPr>
                    <w:pStyle w:val="NoSpacing"/>
                    <w:jc w:val="both"/>
                  </w:pPr>
                  <w:r w:rsidRPr="00387416">
                    <w:t>Dhaka</w:t>
                  </w:r>
                </w:p>
              </w:tc>
              <w:tc>
                <w:tcPr>
                  <w:tcW w:w="1176" w:type="dxa"/>
                  <w:tcBorders>
                    <w:top w:val="single" w:sz="4" w:space="0" w:color="auto"/>
                    <w:left w:val="single" w:sz="4" w:space="0" w:color="auto"/>
                    <w:bottom w:val="single" w:sz="4" w:space="0" w:color="auto"/>
                    <w:right w:val="single" w:sz="4" w:space="0" w:color="auto"/>
                  </w:tcBorders>
                  <w:hideMark/>
                </w:tcPr>
                <w:p w14:paraId="204B9D37" w14:textId="77777777" w:rsidR="00717E91" w:rsidRPr="00387416" w:rsidRDefault="00717E91" w:rsidP="00CB5DAE">
                  <w:pPr>
                    <w:pStyle w:val="NoSpacing"/>
                    <w:jc w:val="both"/>
                  </w:pPr>
                  <w:r w:rsidRPr="00387416">
                    <w:t>47</w:t>
                  </w:r>
                </w:p>
              </w:tc>
            </w:tr>
            <w:tr w:rsidR="00717E91" w:rsidRPr="00387416" w14:paraId="1064DE94" w14:textId="77777777" w:rsidTr="006D293D">
              <w:tc>
                <w:tcPr>
                  <w:tcW w:w="2224" w:type="dxa"/>
                  <w:tcBorders>
                    <w:top w:val="single" w:sz="4" w:space="0" w:color="auto"/>
                    <w:left w:val="single" w:sz="4" w:space="0" w:color="auto"/>
                    <w:bottom w:val="single" w:sz="4" w:space="0" w:color="auto"/>
                    <w:right w:val="single" w:sz="4" w:space="0" w:color="auto"/>
                  </w:tcBorders>
                  <w:hideMark/>
                </w:tcPr>
                <w:p w14:paraId="5F2607E8" w14:textId="77777777" w:rsidR="00717E91" w:rsidRPr="00387416" w:rsidRDefault="00717E91" w:rsidP="00CB5DAE">
                  <w:pPr>
                    <w:pStyle w:val="NoSpacing"/>
                    <w:jc w:val="both"/>
                  </w:pPr>
                  <w:r w:rsidRPr="00387416">
                    <w:t>Gazipur</w:t>
                  </w:r>
                </w:p>
              </w:tc>
              <w:tc>
                <w:tcPr>
                  <w:tcW w:w="1176" w:type="dxa"/>
                  <w:tcBorders>
                    <w:top w:val="single" w:sz="4" w:space="0" w:color="auto"/>
                    <w:left w:val="single" w:sz="4" w:space="0" w:color="auto"/>
                    <w:bottom w:val="single" w:sz="4" w:space="0" w:color="auto"/>
                    <w:right w:val="single" w:sz="4" w:space="0" w:color="auto"/>
                  </w:tcBorders>
                  <w:hideMark/>
                </w:tcPr>
                <w:p w14:paraId="510A3A21" w14:textId="77777777" w:rsidR="00717E91" w:rsidRPr="00387416" w:rsidRDefault="00717E91" w:rsidP="00CB5DAE">
                  <w:pPr>
                    <w:pStyle w:val="NoSpacing"/>
                    <w:jc w:val="both"/>
                  </w:pPr>
                  <w:r w:rsidRPr="00387416">
                    <w:t>50</w:t>
                  </w:r>
                </w:p>
              </w:tc>
            </w:tr>
          </w:tbl>
          <w:p w14:paraId="08BB9E66" w14:textId="77777777" w:rsidR="00717E91" w:rsidRPr="00387416" w:rsidRDefault="00717E91" w:rsidP="00CB5DAE">
            <w:pPr>
              <w:pStyle w:val="NoSpacing"/>
              <w:jc w:val="both"/>
            </w:pPr>
          </w:p>
        </w:tc>
      </w:tr>
      <w:tr w:rsidR="00717E91" w:rsidRPr="00387416" w14:paraId="0BBB9F57" w14:textId="77777777" w:rsidTr="00FF642B">
        <w:trPr>
          <w:trHeight w:val="58"/>
        </w:trPr>
        <w:tc>
          <w:tcPr>
            <w:tcW w:w="2153" w:type="pct"/>
            <w:tcBorders>
              <w:top w:val="single" w:sz="4" w:space="0" w:color="auto"/>
              <w:left w:val="single" w:sz="4" w:space="0" w:color="auto"/>
              <w:bottom w:val="single" w:sz="4" w:space="0" w:color="auto"/>
              <w:right w:val="single" w:sz="4" w:space="0" w:color="auto"/>
            </w:tcBorders>
          </w:tcPr>
          <w:p w14:paraId="5C2A52C4" w14:textId="77777777" w:rsidR="00717E91" w:rsidRPr="00387416" w:rsidRDefault="00717E91" w:rsidP="00CB5DAE">
            <w:pPr>
              <w:pStyle w:val="NoSpacing"/>
              <w:jc w:val="both"/>
              <w:rPr>
                <w:b/>
                <w:bCs/>
              </w:rPr>
            </w:pPr>
            <w:r w:rsidRPr="00387416">
              <w:rPr>
                <w:b/>
                <w:bCs/>
              </w:rPr>
              <w:t xml:space="preserve">Total Respondents </w:t>
            </w:r>
          </w:p>
        </w:tc>
        <w:tc>
          <w:tcPr>
            <w:tcW w:w="2847" w:type="pct"/>
            <w:tcBorders>
              <w:top w:val="single" w:sz="4" w:space="0" w:color="auto"/>
              <w:left w:val="single" w:sz="4" w:space="0" w:color="auto"/>
              <w:bottom w:val="single" w:sz="4" w:space="0" w:color="auto"/>
              <w:right w:val="single" w:sz="4" w:space="0" w:color="auto"/>
            </w:tcBorders>
            <w:hideMark/>
          </w:tcPr>
          <w:p w14:paraId="5EB61E77" w14:textId="77777777" w:rsidR="00717E91" w:rsidRPr="00387416" w:rsidRDefault="00717E91" w:rsidP="00CB5DAE">
            <w:pPr>
              <w:pStyle w:val="NoSpacing"/>
              <w:jc w:val="both"/>
              <w:rPr>
                <w:b/>
                <w:bCs/>
              </w:rPr>
            </w:pPr>
            <w:r w:rsidRPr="00387416">
              <w:rPr>
                <w:b/>
                <w:bCs/>
              </w:rPr>
              <w:t xml:space="preserve">                                          316</w:t>
            </w:r>
          </w:p>
        </w:tc>
      </w:tr>
    </w:tbl>
    <w:p w14:paraId="5AD14BE9" w14:textId="77777777" w:rsidR="00717E91" w:rsidRDefault="00717E91" w:rsidP="00FF642B">
      <w:pPr>
        <w:pStyle w:val="NoSpacing"/>
        <w:spacing w:before="120" w:after="120"/>
        <w:jc w:val="both"/>
      </w:pPr>
    </w:p>
    <w:p w14:paraId="1F478D08" w14:textId="43D7F76D" w:rsidR="00717E91" w:rsidRDefault="00717E91" w:rsidP="00FF642B">
      <w:pPr>
        <w:pStyle w:val="NoSpacing"/>
        <w:spacing w:before="120" w:after="120"/>
        <w:jc w:val="both"/>
      </w:pPr>
      <w:r w:rsidRPr="00387416">
        <w:t xml:space="preserve">For Qualitative analysis, </w:t>
      </w:r>
      <w:r w:rsidR="007B0677">
        <w:t>we conduct</w:t>
      </w:r>
      <w:r w:rsidRPr="00387416">
        <w:t xml:space="preserve"> focus group discussions. The focus group discussion (FGD) construction is listed </w:t>
      </w:r>
      <w:r w:rsidR="007B0677">
        <w:t xml:space="preserve">in Table </w:t>
      </w:r>
      <w:r w:rsidR="00D42523">
        <w:t>2</w:t>
      </w:r>
      <w:r w:rsidRPr="00387416">
        <w:t>.</w:t>
      </w:r>
    </w:p>
    <w:p w14:paraId="5D387BB4" w14:textId="472ACD0B" w:rsidR="00717E91" w:rsidRPr="00717E91" w:rsidRDefault="00717E91" w:rsidP="00CB5DAE">
      <w:pPr>
        <w:pStyle w:val="Caption"/>
        <w:keepNext/>
        <w:jc w:val="both"/>
        <w:rPr>
          <w:rFonts w:ascii="Times New Roman" w:hAnsi="Times New Roman" w:cs="Times New Roman"/>
          <w:color w:val="000000" w:themeColor="text1"/>
          <w:sz w:val="24"/>
          <w:szCs w:val="36"/>
        </w:rPr>
      </w:pPr>
      <w:bookmarkStart w:id="49" w:name="_Toc121602189"/>
      <w:r w:rsidRPr="00717E91">
        <w:rPr>
          <w:rFonts w:ascii="Times New Roman" w:hAnsi="Times New Roman" w:cs="Times New Roman"/>
          <w:color w:val="000000" w:themeColor="text1"/>
          <w:sz w:val="24"/>
          <w:szCs w:val="36"/>
        </w:rPr>
        <w:t xml:space="preserve">Table </w:t>
      </w:r>
      <w:r w:rsidR="00D42523">
        <w:rPr>
          <w:rFonts w:ascii="Times New Roman" w:hAnsi="Times New Roman" w:cs="Times New Roman"/>
          <w:color w:val="000000" w:themeColor="text1"/>
          <w:sz w:val="24"/>
          <w:szCs w:val="36"/>
        </w:rPr>
        <w:t>2</w:t>
      </w:r>
      <w:r w:rsidRPr="00717E91">
        <w:rPr>
          <w:rFonts w:ascii="Times New Roman" w:hAnsi="Times New Roman" w:cs="Times New Roman"/>
          <w:color w:val="000000" w:themeColor="text1"/>
          <w:sz w:val="24"/>
          <w:szCs w:val="36"/>
        </w:rPr>
        <w:t>: Demographic distribution of respondents for FGD</w:t>
      </w:r>
      <w:bookmarkEnd w:id="49"/>
    </w:p>
    <w:tbl>
      <w:tblPr>
        <w:tblStyle w:val="TableGrid"/>
        <w:tblW w:w="5000" w:type="pct"/>
        <w:tblLook w:val="04A0" w:firstRow="1" w:lastRow="0" w:firstColumn="1" w:lastColumn="0" w:noHBand="0" w:noVBand="1"/>
      </w:tblPr>
      <w:tblGrid>
        <w:gridCol w:w="2334"/>
        <w:gridCol w:w="1560"/>
        <w:gridCol w:w="1462"/>
        <w:gridCol w:w="3994"/>
      </w:tblGrid>
      <w:tr w:rsidR="00717E91" w:rsidRPr="00717E91" w14:paraId="49B78059"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16FA20BC" w14:textId="77777777" w:rsidR="00717E91" w:rsidRPr="00717E91" w:rsidRDefault="00717E91" w:rsidP="00FF642B">
            <w:pPr>
              <w:pStyle w:val="NoSpacing"/>
              <w:jc w:val="center"/>
              <w:rPr>
                <w:sz w:val="24"/>
                <w:szCs w:val="24"/>
              </w:rPr>
            </w:pPr>
            <w:r w:rsidRPr="00717E91">
              <w:rPr>
                <w:sz w:val="24"/>
                <w:szCs w:val="24"/>
              </w:rPr>
              <w:t>Study Centre Name</w:t>
            </w:r>
          </w:p>
        </w:tc>
        <w:tc>
          <w:tcPr>
            <w:tcW w:w="834" w:type="pct"/>
            <w:tcBorders>
              <w:top w:val="single" w:sz="4" w:space="0" w:color="auto"/>
              <w:left w:val="single" w:sz="4" w:space="0" w:color="auto"/>
              <w:bottom w:val="single" w:sz="4" w:space="0" w:color="auto"/>
              <w:right w:val="single" w:sz="4" w:space="0" w:color="auto"/>
            </w:tcBorders>
            <w:hideMark/>
          </w:tcPr>
          <w:p w14:paraId="14C681F3" w14:textId="77777777" w:rsidR="00717E91" w:rsidRPr="00717E91" w:rsidRDefault="00717E91" w:rsidP="00FF642B">
            <w:pPr>
              <w:pStyle w:val="NoSpacing"/>
              <w:jc w:val="center"/>
              <w:rPr>
                <w:sz w:val="24"/>
                <w:szCs w:val="24"/>
              </w:rPr>
            </w:pPr>
            <w:r w:rsidRPr="00717E91">
              <w:rPr>
                <w:sz w:val="24"/>
                <w:szCs w:val="24"/>
              </w:rPr>
              <w:t>No. of FGD</w:t>
            </w:r>
          </w:p>
        </w:tc>
        <w:tc>
          <w:tcPr>
            <w:tcW w:w="782" w:type="pct"/>
            <w:tcBorders>
              <w:top w:val="single" w:sz="4" w:space="0" w:color="auto"/>
              <w:left w:val="single" w:sz="4" w:space="0" w:color="auto"/>
              <w:bottom w:val="single" w:sz="4" w:space="0" w:color="auto"/>
              <w:right w:val="single" w:sz="4" w:space="0" w:color="auto"/>
            </w:tcBorders>
            <w:hideMark/>
          </w:tcPr>
          <w:p w14:paraId="1E73FCDA" w14:textId="77777777" w:rsidR="00717E91" w:rsidRPr="00717E91" w:rsidRDefault="00717E91" w:rsidP="00FF642B">
            <w:pPr>
              <w:pStyle w:val="NoSpacing"/>
              <w:jc w:val="center"/>
              <w:rPr>
                <w:sz w:val="24"/>
                <w:szCs w:val="24"/>
              </w:rPr>
            </w:pPr>
            <w:r w:rsidRPr="00717E91">
              <w:rPr>
                <w:sz w:val="24"/>
                <w:szCs w:val="24"/>
              </w:rPr>
              <w:t>Attendance</w:t>
            </w:r>
          </w:p>
        </w:tc>
        <w:tc>
          <w:tcPr>
            <w:tcW w:w="2137" w:type="pct"/>
            <w:tcBorders>
              <w:top w:val="single" w:sz="4" w:space="0" w:color="auto"/>
              <w:left w:val="single" w:sz="4" w:space="0" w:color="auto"/>
              <w:bottom w:val="single" w:sz="4" w:space="0" w:color="auto"/>
              <w:right w:val="single" w:sz="4" w:space="0" w:color="auto"/>
            </w:tcBorders>
            <w:hideMark/>
          </w:tcPr>
          <w:p w14:paraId="62B80C2A" w14:textId="77777777" w:rsidR="00717E91" w:rsidRPr="00717E91" w:rsidRDefault="00717E91" w:rsidP="00FF642B">
            <w:pPr>
              <w:pStyle w:val="NoSpacing"/>
              <w:jc w:val="center"/>
              <w:rPr>
                <w:sz w:val="24"/>
                <w:szCs w:val="24"/>
              </w:rPr>
            </w:pPr>
            <w:r w:rsidRPr="00717E91">
              <w:rPr>
                <w:sz w:val="24"/>
                <w:szCs w:val="24"/>
              </w:rPr>
              <w:t>Program Name</w:t>
            </w:r>
          </w:p>
        </w:tc>
      </w:tr>
      <w:tr w:rsidR="00717E91" w:rsidRPr="00717E91" w14:paraId="230C3816"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1FC3AF0D" w14:textId="77777777" w:rsidR="00717E91" w:rsidRPr="00717E91" w:rsidRDefault="00717E91" w:rsidP="00FF642B">
            <w:pPr>
              <w:pStyle w:val="NoSpacing"/>
              <w:jc w:val="center"/>
              <w:rPr>
                <w:sz w:val="24"/>
                <w:szCs w:val="24"/>
              </w:rPr>
            </w:pPr>
            <w:r w:rsidRPr="00717E91">
              <w:rPr>
                <w:sz w:val="24"/>
                <w:szCs w:val="24"/>
              </w:rPr>
              <w:t>Dhaka</w:t>
            </w:r>
          </w:p>
        </w:tc>
        <w:tc>
          <w:tcPr>
            <w:tcW w:w="834" w:type="pct"/>
            <w:tcBorders>
              <w:top w:val="single" w:sz="4" w:space="0" w:color="auto"/>
              <w:left w:val="single" w:sz="4" w:space="0" w:color="auto"/>
              <w:bottom w:val="single" w:sz="4" w:space="0" w:color="auto"/>
              <w:right w:val="single" w:sz="4" w:space="0" w:color="auto"/>
            </w:tcBorders>
            <w:hideMark/>
          </w:tcPr>
          <w:p w14:paraId="311F3B99" w14:textId="77777777" w:rsidR="00717E91" w:rsidRPr="00717E91" w:rsidRDefault="00717E91" w:rsidP="00FF642B">
            <w:pPr>
              <w:pStyle w:val="NoSpacing"/>
              <w:jc w:val="center"/>
              <w:rPr>
                <w:sz w:val="24"/>
                <w:szCs w:val="24"/>
              </w:rPr>
            </w:pPr>
            <w:r w:rsidRPr="00717E91">
              <w:rPr>
                <w:sz w:val="24"/>
                <w:szCs w:val="24"/>
              </w:rPr>
              <w:t>3</w:t>
            </w:r>
          </w:p>
        </w:tc>
        <w:tc>
          <w:tcPr>
            <w:tcW w:w="782" w:type="pct"/>
            <w:tcBorders>
              <w:top w:val="single" w:sz="4" w:space="0" w:color="auto"/>
              <w:left w:val="single" w:sz="4" w:space="0" w:color="auto"/>
              <w:bottom w:val="single" w:sz="4" w:space="0" w:color="auto"/>
              <w:right w:val="single" w:sz="4" w:space="0" w:color="auto"/>
            </w:tcBorders>
            <w:hideMark/>
          </w:tcPr>
          <w:p w14:paraId="163E2710" w14:textId="77777777" w:rsidR="00717E91" w:rsidRPr="00717E91" w:rsidRDefault="00717E91" w:rsidP="00FF642B">
            <w:pPr>
              <w:pStyle w:val="NoSpacing"/>
              <w:jc w:val="center"/>
              <w:rPr>
                <w:sz w:val="24"/>
                <w:szCs w:val="24"/>
              </w:rPr>
            </w:pPr>
            <w:r w:rsidRPr="00717E91">
              <w:rPr>
                <w:sz w:val="24"/>
                <w:szCs w:val="24"/>
              </w:rPr>
              <w:t>30</w:t>
            </w:r>
          </w:p>
        </w:tc>
        <w:tc>
          <w:tcPr>
            <w:tcW w:w="2137" w:type="pct"/>
            <w:tcBorders>
              <w:top w:val="single" w:sz="4" w:space="0" w:color="auto"/>
              <w:left w:val="single" w:sz="4" w:space="0" w:color="auto"/>
              <w:bottom w:val="single" w:sz="4" w:space="0" w:color="auto"/>
              <w:right w:val="single" w:sz="4" w:space="0" w:color="auto"/>
            </w:tcBorders>
            <w:hideMark/>
          </w:tcPr>
          <w:p w14:paraId="696D596A" w14:textId="77777777" w:rsidR="00717E91" w:rsidRPr="00717E91" w:rsidRDefault="00717E91" w:rsidP="00FF642B">
            <w:pPr>
              <w:pStyle w:val="NoSpacing"/>
              <w:jc w:val="center"/>
              <w:rPr>
                <w:sz w:val="24"/>
                <w:szCs w:val="24"/>
              </w:rPr>
            </w:pPr>
            <w:r w:rsidRPr="00717E91">
              <w:rPr>
                <w:sz w:val="24"/>
                <w:szCs w:val="24"/>
              </w:rPr>
              <w:t>CEMBA/ CEMPA, MBA &amp;PMBA</w:t>
            </w:r>
          </w:p>
        </w:tc>
      </w:tr>
      <w:tr w:rsidR="00717E91" w:rsidRPr="00717E91" w14:paraId="46487F07"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26D07225" w14:textId="77777777" w:rsidR="00717E91" w:rsidRPr="00717E91" w:rsidRDefault="00717E91" w:rsidP="00FF642B">
            <w:pPr>
              <w:pStyle w:val="NoSpacing"/>
              <w:jc w:val="center"/>
              <w:rPr>
                <w:sz w:val="24"/>
                <w:szCs w:val="24"/>
              </w:rPr>
            </w:pPr>
            <w:r w:rsidRPr="00717E91">
              <w:rPr>
                <w:sz w:val="24"/>
                <w:szCs w:val="24"/>
              </w:rPr>
              <w:t>Chittagong</w:t>
            </w:r>
          </w:p>
        </w:tc>
        <w:tc>
          <w:tcPr>
            <w:tcW w:w="834" w:type="pct"/>
            <w:tcBorders>
              <w:top w:val="single" w:sz="4" w:space="0" w:color="auto"/>
              <w:left w:val="single" w:sz="4" w:space="0" w:color="auto"/>
              <w:bottom w:val="single" w:sz="4" w:space="0" w:color="auto"/>
              <w:right w:val="single" w:sz="4" w:space="0" w:color="auto"/>
            </w:tcBorders>
            <w:hideMark/>
          </w:tcPr>
          <w:p w14:paraId="25B7BA3A" w14:textId="77777777" w:rsidR="00717E91" w:rsidRPr="00717E91" w:rsidRDefault="00717E91" w:rsidP="00FF642B">
            <w:pPr>
              <w:pStyle w:val="NoSpacing"/>
              <w:jc w:val="center"/>
              <w:rPr>
                <w:sz w:val="24"/>
                <w:szCs w:val="24"/>
              </w:rPr>
            </w:pPr>
            <w:r w:rsidRPr="00717E91">
              <w:rPr>
                <w:sz w:val="24"/>
                <w:szCs w:val="24"/>
              </w:rPr>
              <w:t>2</w:t>
            </w:r>
          </w:p>
        </w:tc>
        <w:tc>
          <w:tcPr>
            <w:tcW w:w="782" w:type="pct"/>
            <w:tcBorders>
              <w:top w:val="single" w:sz="4" w:space="0" w:color="auto"/>
              <w:left w:val="single" w:sz="4" w:space="0" w:color="auto"/>
              <w:bottom w:val="single" w:sz="4" w:space="0" w:color="auto"/>
              <w:right w:val="single" w:sz="4" w:space="0" w:color="auto"/>
            </w:tcBorders>
            <w:hideMark/>
          </w:tcPr>
          <w:p w14:paraId="1470132C" w14:textId="77777777" w:rsidR="00717E91" w:rsidRPr="00717E91" w:rsidRDefault="00717E91" w:rsidP="00FF642B">
            <w:pPr>
              <w:pStyle w:val="NoSpacing"/>
              <w:jc w:val="center"/>
              <w:rPr>
                <w:sz w:val="24"/>
                <w:szCs w:val="24"/>
              </w:rPr>
            </w:pPr>
            <w:r w:rsidRPr="00717E91">
              <w:rPr>
                <w:sz w:val="24"/>
                <w:szCs w:val="24"/>
              </w:rPr>
              <w:t>20</w:t>
            </w:r>
          </w:p>
        </w:tc>
        <w:tc>
          <w:tcPr>
            <w:tcW w:w="2137" w:type="pct"/>
            <w:tcBorders>
              <w:top w:val="single" w:sz="4" w:space="0" w:color="auto"/>
              <w:left w:val="single" w:sz="4" w:space="0" w:color="auto"/>
              <w:bottom w:val="single" w:sz="4" w:space="0" w:color="auto"/>
              <w:right w:val="single" w:sz="4" w:space="0" w:color="auto"/>
            </w:tcBorders>
            <w:hideMark/>
          </w:tcPr>
          <w:p w14:paraId="2A9C3921" w14:textId="77777777" w:rsidR="00717E91" w:rsidRPr="00717E91" w:rsidRDefault="00717E91" w:rsidP="00FF642B">
            <w:pPr>
              <w:pStyle w:val="NoSpacing"/>
              <w:jc w:val="center"/>
              <w:rPr>
                <w:sz w:val="24"/>
                <w:szCs w:val="24"/>
              </w:rPr>
            </w:pPr>
            <w:r w:rsidRPr="00717E91">
              <w:rPr>
                <w:sz w:val="24"/>
                <w:szCs w:val="24"/>
              </w:rPr>
              <w:t>CEMBA/ CEMPA &amp; MBA</w:t>
            </w:r>
          </w:p>
        </w:tc>
      </w:tr>
      <w:tr w:rsidR="00717E91" w:rsidRPr="00717E91" w14:paraId="4798A384"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663E19CA" w14:textId="77777777" w:rsidR="00717E91" w:rsidRPr="00717E91" w:rsidRDefault="00717E91" w:rsidP="00FF642B">
            <w:pPr>
              <w:pStyle w:val="NoSpacing"/>
              <w:jc w:val="center"/>
              <w:rPr>
                <w:sz w:val="24"/>
                <w:szCs w:val="24"/>
              </w:rPr>
            </w:pPr>
            <w:proofErr w:type="spellStart"/>
            <w:r w:rsidRPr="00717E91">
              <w:rPr>
                <w:sz w:val="24"/>
                <w:szCs w:val="24"/>
              </w:rPr>
              <w:t>Rajshahi</w:t>
            </w:r>
            <w:proofErr w:type="spellEnd"/>
          </w:p>
        </w:tc>
        <w:tc>
          <w:tcPr>
            <w:tcW w:w="834" w:type="pct"/>
            <w:tcBorders>
              <w:top w:val="single" w:sz="4" w:space="0" w:color="auto"/>
              <w:left w:val="single" w:sz="4" w:space="0" w:color="auto"/>
              <w:bottom w:val="single" w:sz="4" w:space="0" w:color="auto"/>
              <w:right w:val="single" w:sz="4" w:space="0" w:color="auto"/>
            </w:tcBorders>
            <w:hideMark/>
          </w:tcPr>
          <w:p w14:paraId="777049F3" w14:textId="77777777" w:rsidR="00717E91" w:rsidRPr="00717E91" w:rsidRDefault="00717E91" w:rsidP="00FF642B">
            <w:pPr>
              <w:pStyle w:val="NoSpacing"/>
              <w:jc w:val="center"/>
              <w:rPr>
                <w:sz w:val="24"/>
                <w:szCs w:val="24"/>
              </w:rPr>
            </w:pPr>
            <w:r w:rsidRPr="00717E91">
              <w:rPr>
                <w:sz w:val="24"/>
                <w:szCs w:val="24"/>
              </w:rPr>
              <w:t>1</w:t>
            </w:r>
          </w:p>
        </w:tc>
        <w:tc>
          <w:tcPr>
            <w:tcW w:w="782" w:type="pct"/>
            <w:tcBorders>
              <w:top w:val="single" w:sz="4" w:space="0" w:color="auto"/>
              <w:left w:val="single" w:sz="4" w:space="0" w:color="auto"/>
              <w:bottom w:val="single" w:sz="4" w:space="0" w:color="auto"/>
              <w:right w:val="single" w:sz="4" w:space="0" w:color="auto"/>
            </w:tcBorders>
            <w:hideMark/>
          </w:tcPr>
          <w:p w14:paraId="29D1DAE0" w14:textId="77777777" w:rsidR="00717E91" w:rsidRPr="00717E91" w:rsidRDefault="00717E91" w:rsidP="00FF642B">
            <w:pPr>
              <w:pStyle w:val="NoSpacing"/>
              <w:jc w:val="center"/>
              <w:rPr>
                <w:sz w:val="24"/>
                <w:szCs w:val="24"/>
              </w:rPr>
            </w:pPr>
            <w:r w:rsidRPr="00717E91">
              <w:rPr>
                <w:sz w:val="24"/>
                <w:szCs w:val="24"/>
              </w:rPr>
              <w:t>10</w:t>
            </w:r>
          </w:p>
        </w:tc>
        <w:tc>
          <w:tcPr>
            <w:tcW w:w="2137" w:type="pct"/>
            <w:tcBorders>
              <w:top w:val="single" w:sz="4" w:space="0" w:color="auto"/>
              <w:left w:val="single" w:sz="4" w:space="0" w:color="auto"/>
              <w:bottom w:val="single" w:sz="4" w:space="0" w:color="auto"/>
              <w:right w:val="single" w:sz="4" w:space="0" w:color="auto"/>
            </w:tcBorders>
            <w:hideMark/>
          </w:tcPr>
          <w:p w14:paraId="72C696EB" w14:textId="77777777" w:rsidR="00717E91" w:rsidRPr="00717E91" w:rsidRDefault="00717E91" w:rsidP="00FF642B">
            <w:pPr>
              <w:pStyle w:val="NoSpacing"/>
              <w:jc w:val="center"/>
              <w:rPr>
                <w:sz w:val="24"/>
                <w:szCs w:val="24"/>
              </w:rPr>
            </w:pPr>
            <w:r w:rsidRPr="00717E91">
              <w:rPr>
                <w:sz w:val="24"/>
                <w:szCs w:val="24"/>
              </w:rPr>
              <w:t>MBA</w:t>
            </w:r>
          </w:p>
        </w:tc>
      </w:tr>
      <w:tr w:rsidR="00717E91" w:rsidRPr="00717E91" w14:paraId="6CFAB461"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45C5D964" w14:textId="77777777" w:rsidR="00717E91" w:rsidRPr="00717E91" w:rsidRDefault="00717E91" w:rsidP="00FF642B">
            <w:pPr>
              <w:pStyle w:val="NoSpacing"/>
              <w:jc w:val="center"/>
              <w:rPr>
                <w:sz w:val="24"/>
                <w:szCs w:val="24"/>
              </w:rPr>
            </w:pPr>
            <w:r w:rsidRPr="00717E91">
              <w:rPr>
                <w:sz w:val="24"/>
                <w:szCs w:val="24"/>
              </w:rPr>
              <w:t>Khulna</w:t>
            </w:r>
          </w:p>
        </w:tc>
        <w:tc>
          <w:tcPr>
            <w:tcW w:w="834" w:type="pct"/>
            <w:tcBorders>
              <w:top w:val="single" w:sz="4" w:space="0" w:color="auto"/>
              <w:left w:val="single" w:sz="4" w:space="0" w:color="auto"/>
              <w:bottom w:val="single" w:sz="4" w:space="0" w:color="auto"/>
              <w:right w:val="single" w:sz="4" w:space="0" w:color="auto"/>
            </w:tcBorders>
            <w:hideMark/>
          </w:tcPr>
          <w:p w14:paraId="5231B462" w14:textId="77777777" w:rsidR="00717E91" w:rsidRPr="00717E91" w:rsidRDefault="00717E91" w:rsidP="00FF642B">
            <w:pPr>
              <w:pStyle w:val="NoSpacing"/>
              <w:jc w:val="center"/>
              <w:rPr>
                <w:sz w:val="24"/>
                <w:szCs w:val="24"/>
              </w:rPr>
            </w:pPr>
            <w:r w:rsidRPr="00717E91">
              <w:rPr>
                <w:sz w:val="24"/>
                <w:szCs w:val="24"/>
              </w:rPr>
              <w:t>1</w:t>
            </w:r>
          </w:p>
        </w:tc>
        <w:tc>
          <w:tcPr>
            <w:tcW w:w="782" w:type="pct"/>
            <w:tcBorders>
              <w:top w:val="single" w:sz="4" w:space="0" w:color="auto"/>
              <w:left w:val="single" w:sz="4" w:space="0" w:color="auto"/>
              <w:bottom w:val="single" w:sz="4" w:space="0" w:color="auto"/>
              <w:right w:val="single" w:sz="4" w:space="0" w:color="auto"/>
            </w:tcBorders>
            <w:hideMark/>
          </w:tcPr>
          <w:p w14:paraId="57E1F262" w14:textId="77777777" w:rsidR="00717E91" w:rsidRPr="00717E91" w:rsidRDefault="00717E91" w:rsidP="00FF642B">
            <w:pPr>
              <w:pStyle w:val="NoSpacing"/>
              <w:jc w:val="center"/>
              <w:rPr>
                <w:sz w:val="24"/>
                <w:szCs w:val="24"/>
              </w:rPr>
            </w:pPr>
            <w:r w:rsidRPr="00717E91">
              <w:rPr>
                <w:sz w:val="24"/>
                <w:szCs w:val="24"/>
              </w:rPr>
              <w:t>10</w:t>
            </w:r>
          </w:p>
        </w:tc>
        <w:tc>
          <w:tcPr>
            <w:tcW w:w="2137" w:type="pct"/>
            <w:tcBorders>
              <w:top w:val="single" w:sz="4" w:space="0" w:color="auto"/>
              <w:left w:val="single" w:sz="4" w:space="0" w:color="auto"/>
              <w:bottom w:val="single" w:sz="4" w:space="0" w:color="auto"/>
              <w:right w:val="single" w:sz="4" w:space="0" w:color="auto"/>
            </w:tcBorders>
            <w:hideMark/>
          </w:tcPr>
          <w:p w14:paraId="121C9131" w14:textId="77777777" w:rsidR="00717E91" w:rsidRPr="00717E91" w:rsidRDefault="00717E91" w:rsidP="00FF642B">
            <w:pPr>
              <w:pStyle w:val="NoSpacing"/>
              <w:jc w:val="center"/>
              <w:rPr>
                <w:sz w:val="24"/>
                <w:szCs w:val="24"/>
              </w:rPr>
            </w:pPr>
            <w:r w:rsidRPr="00717E91">
              <w:rPr>
                <w:sz w:val="24"/>
                <w:szCs w:val="24"/>
              </w:rPr>
              <w:t>MBA</w:t>
            </w:r>
          </w:p>
        </w:tc>
      </w:tr>
      <w:tr w:rsidR="00717E91" w:rsidRPr="00717E91" w14:paraId="79E77BBE"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68E6D430" w14:textId="77777777" w:rsidR="00717E91" w:rsidRPr="00717E91" w:rsidRDefault="00717E91" w:rsidP="00FF642B">
            <w:pPr>
              <w:pStyle w:val="NoSpacing"/>
              <w:jc w:val="center"/>
              <w:rPr>
                <w:sz w:val="24"/>
                <w:szCs w:val="24"/>
              </w:rPr>
            </w:pPr>
            <w:r w:rsidRPr="00717E91">
              <w:rPr>
                <w:sz w:val="24"/>
                <w:szCs w:val="24"/>
              </w:rPr>
              <w:t>Sylhet</w:t>
            </w:r>
          </w:p>
        </w:tc>
        <w:tc>
          <w:tcPr>
            <w:tcW w:w="834" w:type="pct"/>
            <w:tcBorders>
              <w:top w:val="single" w:sz="4" w:space="0" w:color="auto"/>
              <w:left w:val="single" w:sz="4" w:space="0" w:color="auto"/>
              <w:bottom w:val="single" w:sz="4" w:space="0" w:color="auto"/>
              <w:right w:val="single" w:sz="4" w:space="0" w:color="auto"/>
            </w:tcBorders>
            <w:hideMark/>
          </w:tcPr>
          <w:p w14:paraId="7A672574" w14:textId="77777777" w:rsidR="00717E91" w:rsidRPr="00717E91" w:rsidRDefault="00717E91" w:rsidP="00FF642B">
            <w:pPr>
              <w:pStyle w:val="NoSpacing"/>
              <w:jc w:val="center"/>
              <w:rPr>
                <w:sz w:val="24"/>
                <w:szCs w:val="24"/>
              </w:rPr>
            </w:pPr>
            <w:r w:rsidRPr="00717E91">
              <w:rPr>
                <w:sz w:val="24"/>
                <w:szCs w:val="24"/>
              </w:rPr>
              <w:t>1</w:t>
            </w:r>
          </w:p>
        </w:tc>
        <w:tc>
          <w:tcPr>
            <w:tcW w:w="782" w:type="pct"/>
            <w:tcBorders>
              <w:top w:val="single" w:sz="4" w:space="0" w:color="auto"/>
              <w:left w:val="single" w:sz="4" w:space="0" w:color="auto"/>
              <w:bottom w:val="single" w:sz="4" w:space="0" w:color="auto"/>
              <w:right w:val="single" w:sz="4" w:space="0" w:color="auto"/>
            </w:tcBorders>
            <w:hideMark/>
          </w:tcPr>
          <w:p w14:paraId="6214C22F" w14:textId="77777777" w:rsidR="00717E91" w:rsidRPr="00717E91" w:rsidRDefault="00717E91" w:rsidP="00FF642B">
            <w:pPr>
              <w:pStyle w:val="NoSpacing"/>
              <w:jc w:val="center"/>
              <w:rPr>
                <w:sz w:val="24"/>
                <w:szCs w:val="24"/>
              </w:rPr>
            </w:pPr>
            <w:r w:rsidRPr="00717E91">
              <w:rPr>
                <w:sz w:val="24"/>
                <w:szCs w:val="24"/>
              </w:rPr>
              <w:t>10</w:t>
            </w:r>
          </w:p>
        </w:tc>
        <w:tc>
          <w:tcPr>
            <w:tcW w:w="2137" w:type="pct"/>
            <w:tcBorders>
              <w:top w:val="single" w:sz="4" w:space="0" w:color="auto"/>
              <w:left w:val="single" w:sz="4" w:space="0" w:color="auto"/>
              <w:bottom w:val="single" w:sz="4" w:space="0" w:color="auto"/>
              <w:right w:val="single" w:sz="4" w:space="0" w:color="auto"/>
            </w:tcBorders>
            <w:hideMark/>
          </w:tcPr>
          <w:p w14:paraId="516A6668" w14:textId="77777777" w:rsidR="00717E91" w:rsidRPr="00717E91" w:rsidRDefault="00717E91" w:rsidP="00FF642B">
            <w:pPr>
              <w:pStyle w:val="NoSpacing"/>
              <w:jc w:val="center"/>
              <w:rPr>
                <w:sz w:val="24"/>
                <w:szCs w:val="24"/>
              </w:rPr>
            </w:pPr>
            <w:r w:rsidRPr="00717E91">
              <w:rPr>
                <w:sz w:val="24"/>
                <w:szCs w:val="24"/>
              </w:rPr>
              <w:t>MBA</w:t>
            </w:r>
          </w:p>
        </w:tc>
      </w:tr>
      <w:tr w:rsidR="00717E91" w:rsidRPr="00717E91" w14:paraId="6B4DCCBE"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408331AB" w14:textId="77777777" w:rsidR="00717E91" w:rsidRPr="00717E91" w:rsidRDefault="00717E91" w:rsidP="00FF642B">
            <w:pPr>
              <w:pStyle w:val="NoSpacing"/>
              <w:jc w:val="center"/>
              <w:rPr>
                <w:sz w:val="24"/>
                <w:szCs w:val="24"/>
              </w:rPr>
            </w:pPr>
            <w:r w:rsidRPr="00717E91">
              <w:rPr>
                <w:sz w:val="24"/>
                <w:szCs w:val="24"/>
              </w:rPr>
              <w:t>Gazipur</w:t>
            </w:r>
          </w:p>
        </w:tc>
        <w:tc>
          <w:tcPr>
            <w:tcW w:w="834" w:type="pct"/>
            <w:tcBorders>
              <w:top w:val="single" w:sz="4" w:space="0" w:color="auto"/>
              <w:left w:val="single" w:sz="4" w:space="0" w:color="auto"/>
              <w:bottom w:val="single" w:sz="4" w:space="0" w:color="auto"/>
              <w:right w:val="single" w:sz="4" w:space="0" w:color="auto"/>
            </w:tcBorders>
          </w:tcPr>
          <w:p w14:paraId="04153A87" w14:textId="77777777" w:rsidR="00717E91" w:rsidRPr="00717E91" w:rsidRDefault="00717E91" w:rsidP="00FF642B">
            <w:pPr>
              <w:pStyle w:val="NoSpacing"/>
              <w:jc w:val="center"/>
              <w:rPr>
                <w:sz w:val="24"/>
                <w:szCs w:val="24"/>
              </w:rPr>
            </w:pPr>
            <w:r w:rsidRPr="00717E91">
              <w:rPr>
                <w:sz w:val="24"/>
                <w:szCs w:val="24"/>
              </w:rPr>
              <w:t>1</w:t>
            </w:r>
          </w:p>
        </w:tc>
        <w:tc>
          <w:tcPr>
            <w:tcW w:w="782" w:type="pct"/>
            <w:tcBorders>
              <w:top w:val="single" w:sz="4" w:space="0" w:color="auto"/>
              <w:left w:val="single" w:sz="4" w:space="0" w:color="auto"/>
              <w:bottom w:val="single" w:sz="4" w:space="0" w:color="auto"/>
              <w:right w:val="single" w:sz="4" w:space="0" w:color="auto"/>
            </w:tcBorders>
            <w:hideMark/>
          </w:tcPr>
          <w:p w14:paraId="3D72F282" w14:textId="77777777" w:rsidR="00717E91" w:rsidRPr="00717E91" w:rsidRDefault="00717E91" w:rsidP="00FF642B">
            <w:pPr>
              <w:pStyle w:val="NoSpacing"/>
              <w:jc w:val="center"/>
              <w:rPr>
                <w:sz w:val="24"/>
                <w:szCs w:val="24"/>
              </w:rPr>
            </w:pPr>
            <w:r w:rsidRPr="00717E91">
              <w:rPr>
                <w:sz w:val="24"/>
                <w:szCs w:val="24"/>
              </w:rPr>
              <w:t>10</w:t>
            </w:r>
          </w:p>
        </w:tc>
        <w:tc>
          <w:tcPr>
            <w:tcW w:w="2137" w:type="pct"/>
            <w:tcBorders>
              <w:top w:val="single" w:sz="4" w:space="0" w:color="auto"/>
              <w:left w:val="single" w:sz="4" w:space="0" w:color="auto"/>
              <w:bottom w:val="single" w:sz="4" w:space="0" w:color="auto"/>
              <w:right w:val="single" w:sz="4" w:space="0" w:color="auto"/>
            </w:tcBorders>
            <w:hideMark/>
          </w:tcPr>
          <w:p w14:paraId="7DCE382B" w14:textId="77777777" w:rsidR="00717E91" w:rsidRPr="00717E91" w:rsidRDefault="00717E91" w:rsidP="00FF642B">
            <w:pPr>
              <w:pStyle w:val="NoSpacing"/>
              <w:jc w:val="center"/>
              <w:rPr>
                <w:sz w:val="24"/>
                <w:szCs w:val="24"/>
              </w:rPr>
            </w:pPr>
            <w:r w:rsidRPr="00717E91">
              <w:rPr>
                <w:sz w:val="24"/>
                <w:szCs w:val="24"/>
              </w:rPr>
              <w:t>PMBA</w:t>
            </w:r>
          </w:p>
        </w:tc>
      </w:tr>
    </w:tbl>
    <w:p w14:paraId="22B4906F" w14:textId="77777777" w:rsidR="00717E91" w:rsidRPr="00387416" w:rsidRDefault="00717E91" w:rsidP="00CB5DAE"/>
    <w:p w14:paraId="0415AC19" w14:textId="77777777" w:rsidR="00717E91" w:rsidRPr="00717E91" w:rsidRDefault="00717E91" w:rsidP="00FF642B">
      <w:pPr>
        <w:jc w:val="both"/>
        <w:rPr>
          <w:rFonts w:ascii="Times New Roman" w:hAnsi="Times New Roman" w:cs="Times New Roman"/>
          <w:color w:val="000000" w:themeColor="text1"/>
        </w:rPr>
      </w:pPr>
      <w:r w:rsidRPr="00717E91">
        <w:rPr>
          <w:rFonts w:ascii="Times New Roman" w:hAnsi="Times New Roman" w:cs="Times New Roman"/>
          <w:color w:val="000000" w:themeColor="text1"/>
        </w:rPr>
        <w:t>For the section on the literature review, the secondary source has been widely consulted. The references section at the end contains citations for all of the secondary sources referenced in this report.</w:t>
      </w:r>
    </w:p>
    <w:p w14:paraId="42ED18EF" w14:textId="2D00F66D" w:rsidR="003763AD" w:rsidRPr="00A36E15" w:rsidRDefault="007B0677" w:rsidP="00FF642B">
      <w:pPr>
        <w:jc w:val="both"/>
        <w:rPr>
          <w:rFonts w:ascii="Times New Roman" w:hAnsi="Times New Roman" w:cs="Times New Roman"/>
          <w:b/>
          <w:bCs/>
          <w:color w:val="000000" w:themeColor="text1"/>
          <w:szCs w:val="24"/>
          <w:lang w:val="en-GB"/>
        </w:rPr>
      </w:pPr>
      <w:r>
        <w:rPr>
          <w:rFonts w:ascii="Times New Roman" w:eastAsiaTheme="majorEastAsia" w:hAnsi="Times New Roman" w:cs="Times New Roman"/>
          <w:b/>
          <w:bCs/>
          <w:color w:val="000000" w:themeColor="text1"/>
          <w:sz w:val="26"/>
          <w:szCs w:val="24"/>
          <w:lang w:eastAsia="zh-CN" w:bidi="ar-SA"/>
        </w:rPr>
        <w:t>3.2</w:t>
      </w:r>
      <w:r w:rsidR="003763AD" w:rsidRPr="00A36E15">
        <w:rPr>
          <w:rFonts w:ascii="Times New Roman" w:eastAsiaTheme="majorEastAsia" w:hAnsi="Times New Roman" w:cs="Times New Roman"/>
          <w:b/>
          <w:bCs/>
          <w:color w:val="000000" w:themeColor="text1"/>
          <w:sz w:val="26"/>
          <w:szCs w:val="24"/>
          <w:lang w:eastAsia="zh-CN" w:bidi="ar-SA"/>
        </w:rPr>
        <w:t xml:space="preserve"> </w:t>
      </w:r>
      <w:r w:rsidR="00E54519" w:rsidRPr="00A36E15">
        <w:rPr>
          <w:rFonts w:ascii="Times New Roman" w:eastAsiaTheme="majorEastAsia" w:hAnsi="Times New Roman" w:cs="Times New Roman"/>
          <w:b/>
          <w:bCs/>
          <w:color w:val="000000" w:themeColor="text1"/>
          <w:sz w:val="26"/>
          <w:szCs w:val="24"/>
          <w:lang w:eastAsia="zh-CN" w:bidi="ar-SA"/>
        </w:rPr>
        <w:t>F</w:t>
      </w:r>
      <w:r w:rsidR="003763AD" w:rsidRPr="00A36E15">
        <w:rPr>
          <w:rFonts w:ascii="Times New Roman" w:eastAsiaTheme="majorEastAsia" w:hAnsi="Times New Roman" w:cs="Times New Roman"/>
          <w:b/>
          <w:bCs/>
          <w:color w:val="000000" w:themeColor="text1"/>
          <w:sz w:val="26"/>
          <w:szCs w:val="24"/>
          <w:lang w:eastAsia="zh-CN" w:bidi="ar-SA"/>
        </w:rPr>
        <w:t>ocus group discussion</w:t>
      </w:r>
      <w:r w:rsidR="003763AD" w:rsidRPr="00A36E15">
        <w:rPr>
          <w:rFonts w:ascii="Times New Roman" w:hAnsi="Times New Roman" w:cs="Times New Roman"/>
          <w:b/>
          <w:bCs/>
          <w:color w:val="000000" w:themeColor="text1"/>
          <w:szCs w:val="24"/>
          <w:lang w:val="en-GB"/>
        </w:rPr>
        <w:t xml:space="preserve"> </w:t>
      </w:r>
    </w:p>
    <w:p w14:paraId="426DED83" w14:textId="58E95536" w:rsidR="00E321D2" w:rsidRPr="00F944EF" w:rsidRDefault="003763AD" w:rsidP="00FF642B">
      <w:pPr>
        <w:jc w:val="both"/>
        <w:rPr>
          <w:rFonts w:ascii="Times New Roman" w:hAnsi="Times New Roman" w:cs="Times New Roman"/>
          <w:color w:val="000000" w:themeColor="text1"/>
          <w:szCs w:val="24"/>
        </w:rPr>
      </w:pPr>
      <w:r w:rsidRPr="00F944EF">
        <w:rPr>
          <w:rFonts w:ascii="Times New Roman" w:eastAsia="Calibri" w:hAnsi="Times New Roman" w:cs="Times New Roman"/>
          <w:bCs/>
          <w:color w:val="000000" w:themeColor="text1"/>
          <w:szCs w:val="24"/>
        </w:rPr>
        <w:t>The focus group discussion (FGD) is an extension of the study where we examined the factors of employability of different postgraduate programs of School of Business, Bangladesh open University.</w:t>
      </w:r>
      <w:bookmarkStart w:id="50" w:name="_Toc472019054"/>
      <w:r w:rsidR="007B0677">
        <w:rPr>
          <w:rFonts w:ascii="Times New Roman" w:hAnsi="Times New Roman" w:cs="Times New Roman"/>
          <w:color w:val="000000" w:themeColor="text1"/>
          <w:szCs w:val="24"/>
        </w:rPr>
        <w:t xml:space="preserve"> </w:t>
      </w:r>
      <w:bookmarkEnd w:id="50"/>
      <w:r w:rsidR="00DC5029" w:rsidRPr="00F944EF">
        <w:rPr>
          <w:rFonts w:ascii="Times New Roman" w:hAnsi="Times New Roman" w:cs="Times New Roman"/>
          <w:bCs/>
          <w:color w:val="000000" w:themeColor="text1"/>
          <w:szCs w:val="24"/>
        </w:rPr>
        <w:t>Respondents’ profile is generally used to present the main characteristics of the samples. This section gives the demographic information of the respondents which includes the gender of the respondents, age of the respondents, nationality of the respondents, education level of the respondents and professions.</w:t>
      </w:r>
    </w:p>
    <w:p w14:paraId="469CA19A" w14:textId="77777777" w:rsidR="00DC5029" w:rsidRPr="00F944EF" w:rsidRDefault="00DC5029" w:rsidP="00CB5DAE">
      <w:pPr>
        <w:rPr>
          <w:rFonts w:ascii="Times New Roman" w:hAnsi="Times New Roman" w:cs="Times New Roman"/>
          <w:bCs/>
          <w:color w:val="000000" w:themeColor="text1"/>
          <w:szCs w:val="24"/>
        </w:rPr>
      </w:pPr>
    </w:p>
    <w:p w14:paraId="46223E0B" w14:textId="2FA9DED9" w:rsidR="007B0677" w:rsidRPr="00FF642B" w:rsidRDefault="007B0677" w:rsidP="00FF642B">
      <w:pPr>
        <w:rPr>
          <w:lang w:eastAsia="zh-CN" w:bidi="ar-SA"/>
        </w:rPr>
      </w:pPr>
      <w:bookmarkStart w:id="51" w:name="_Toc472019056"/>
      <w:bookmarkStart w:id="52" w:name="_Toc121602607"/>
      <w:r w:rsidRPr="00FF642B">
        <w:rPr>
          <w:rFonts w:ascii="Times New Roman" w:eastAsiaTheme="majorEastAsia" w:hAnsi="Times New Roman" w:cs="Times New Roman"/>
          <w:b/>
          <w:bCs/>
          <w:color w:val="000000" w:themeColor="text1"/>
          <w:szCs w:val="24"/>
          <w:lang w:eastAsia="zh-CN" w:bidi="ar-SA"/>
        </w:rPr>
        <w:t>4. Analysis</w:t>
      </w:r>
      <w:bookmarkEnd w:id="51"/>
      <w:bookmarkEnd w:id="52"/>
    </w:p>
    <w:p w14:paraId="404DA781" w14:textId="29FC499C" w:rsidR="00DC5029" w:rsidRPr="0097707F" w:rsidRDefault="007B0677" w:rsidP="00FF642B">
      <w:pPr>
        <w:pStyle w:val="Heading2"/>
        <w:spacing w:before="0" w:line="240" w:lineRule="auto"/>
        <w:rPr>
          <w:rFonts w:ascii="Times New Roman" w:hAnsi="Times New Roman" w:cs="Times New Roman"/>
          <w:color w:val="000000" w:themeColor="text1"/>
          <w:sz w:val="24"/>
          <w:szCs w:val="24"/>
        </w:rPr>
      </w:pPr>
      <w:bookmarkStart w:id="53" w:name="_Toc472019057"/>
      <w:bookmarkStart w:id="54" w:name="_Toc121602608"/>
      <w:r>
        <w:rPr>
          <w:rFonts w:ascii="Times New Roman" w:hAnsi="Times New Roman" w:cs="Times New Roman"/>
          <w:color w:val="000000" w:themeColor="text1"/>
          <w:sz w:val="24"/>
          <w:szCs w:val="24"/>
        </w:rPr>
        <w:t>4</w:t>
      </w:r>
      <w:r w:rsidR="00FE6030" w:rsidRPr="00F944E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w:t>
      </w:r>
      <w:r w:rsidR="00FE6030" w:rsidRPr="00F944EF">
        <w:rPr>
          <w:rFonts w:ascii="Times New Roman" w:hAnsi="Times New Roman" w:cs="Times New Roman"/>
          <w:color w:val="000000" w:themeColor="text1"/>
          <w:sz w:val="24"/>
          <w:szCs w:val="24"/>
        </w:rPr>
        <w:t xml:space="preserve"> </w:t>
      </w:r>
      <w:r w:rsidR="00DC5029" w:rsidRPr="00F944EF">
        <w:rPr>
          <w:rFonts w:ascii="Times New Roman" w:hAnsi="Times New Roman" w:cs="Times New Roman"/>
          <w:color w:val="000000" w:themeColor="text1"/>
          <w:sz w:val="24"/>
          <w:szCs w:val="24"/>
        </w:rPr>
        <w:t>PLS-SEM Analysis Results</w:t>
      </w:r>
      <w:bookmarkEnd w:id="53"/>
      <w:bookmarkEnd w:id="54"/>
    </w:p>
    <w:p w14:paraId="7E1FCADD" w14:textId="1A853D8A" w:rsidR="00DC5029" w:rsidRPr="00F944EF" w:rsidRDefault="00DC5029" w:rsidP="00FF642B">
      <w:pPr>
        <w:autoSpaceDE w:val="0"/>
        <w:autoSpaceDN w:val="0"/>
        <w:adjustRightInd w:val="0"/>
        <w:ind w:firstLine="720"/>
        <w:jc w:val="both"/>
        <w:rPr>
          <w:rFonts w:ascii="Times New Roman" w:hAnsi="Times New Roman" w:cs="Times New Roman"/>
          <w:bCs/>
          <w:color w:val="000000" w:themeColor="text1"/>
          <w:szCs w:val="24"/>
        </w:rPr>
      </w:pPr>
      <w:r w:rsidRPr="00F944EF">
        <w:rPr>
          <w:rFonts w:ascii="Times New Roman" w:hAnsi="Times New Roman" w:cs="Times New Roman"/>
          <w:bCs/>
          <w:color w:val="000000" w:themeColor="text1"/>
          <w:szCs w:val="24"/>
        </w:rPr>
        <w:t>In Partial Least Square Structural Equation Modeling (PLS-SEM) analysis, the PLS measurement model gives the values of reliability test, validity test and path coefficient along with the coefficient of determination. In structural equation model based partial least squares analysis, all the variables are usually connected in one figure that shows the direction of relationship (path coefficient) between exogenous and endogenous variables. The Fi</w:t>
      </w:r>
      <w:r w:rsidR="00875144" w:rsidRPr="00F944EF">
        <w:rPr>
          <w:rFonts w:ascii="Times New Roman" w:hAnsi="Times New Roman" w:cs="Times New Roman"/>
          <w:bCs/>
          <w:color w:val="000000" w:themeColor="text1"/>
          <w:szCs w:val="24"/>
        </w:rPr>
        <w:t xml:space="preserve">gure </w:t>
      </w:r>
      <w:r w:rsidR="00D42523">
        <w:rPr>
          <w:rFonts w:ascii="Times New Roman" w:hAnsi="Times New Roman" w:cs="Times New Roman"/>
          <w:bCs/>
          <w:color w:val="000000" w:themeColor="text1"/>
          <w:szCs w:val="24"/>
        </w:rPr>
        <w:t>2</w:t>
      </w:r>
      <w:r w:rsidR="00875144" w:rsidRPr="00F944EF">
        <w:rPr>
          <w:rFonts w:ascii="Times New Roman" w:hAnsi="Times New Roman" w:cs="Times New Roman"/>
          <w:bCs/>
          <w:color w:val="000000" w:themeColor="text1"/>
          <w:szCs w:val="24"/>
        </w:rPr>
        <w:t xml:space="preserve"> </w:t>
      </w:r>
      <w:r w:rsidRPr="00F944EF">
        <w:rPr>
          <w:rFonts w:ascii="Times New Roman" w:hAnsi="Times New Roman" w:cs="Times New Roman"/>
          <w:bCs/>
          <w:color w:val="000000" w:themeColor="text1"/>
          <w:szCs w:val="24"/>
        </w:rPr>
        <w:t xml:space="preserve">below shows the hypothesized model generated through smart PLS software version 2.0M3. </w:t>
      </w:r>
    </w:p>
    <w:p w14:paraId="24B679AC" w14:textId="0138A443" w:rsidR="00DC5029" w:rsidRPr="00F944EF" w:rsidRDefault="00DC5029" w:rsidP="00FF642B">
      <w:pPr>
        <w:autoSpaceDE w:val="0"/>
        <w:autoSpaceDN w:val="0"/>
        <w:adjustRightInd w:val="0"/>
        <w:ind w:firstLine="720"/>
        <w:jc w:val="both"/>
        <w:rPr>
          <w:rFonts w:ascii="Times New Roman" w:hAnsi="Times New Roman" w:cs="Times New Roman"/>
          <w:bCs/>
          <w:color w:val="000000" w:themeColor="text1"/>
          <w:szCs w:val="24"/>
        </w:rPr>
      </w:pPr>
      <w:commentRangeStart w:id="55"/>
      <w:r w:rsidRPr="00F944EF">
        <w:rPr>
          <w:rFonts w:ascii="Times New Roman" w:hAnsi="Times New Roman" w:cs="Times New Roman"/>
          <w:bCs/>
          <w:noProof/>
          <w:color w:val="000000" w:themeColor="text1"/>
          <w:szCs w:val="24"/>
          <w:lang w:bidi="ar-SA"/>
        </w:rPr>
        <w:lastRenderedPageBreak/>
        <w:drawing>
          <wp:inline distT="0" distB="0" distL="0" distR="0" wp14:anchorId="0DBCEB05" wp14:editId="2390E660">
            <wp:extent cx="5943600" cy="3320953"/>
            <wp:effectExtent l="0" t="0" r="0" b="0"/>
            <wp:docPr id="6" name="Picture 6" descr="C:\Users\Asus\Desktop\Shamim Bhai\BOU-MM-without item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Shamim Bhai\BOU-MM-without items-.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320953"/>
                    </a:xfrm>
                    <a:prstGeom prst="rect">
                      <a:avLst/>
                    </a:prstGeom>
                    <a:noFill/>
                    <a:ln>
                      <a:noFill/>
                    </a:ln>
                  </pic:spPr>
                </pic:pic>
              </a:graphicData>
            </a:graphic>
          </wp:inline>
        </w:drawing>
      </w:r>
      <w:commentRangeEnd w:id="55"/>
      <w:r w:rsidR="006A67AD">
        <w:rPr>
          <w:rStyle w:val="CommentReference"/>
        </w:rPr>
        <w:commentReference w:id="55"/>
      </w:r>
    </w:p>
    <w:p w14:paraId="75025569" w14:textId="1DE33043" w:rsidR="00875144" w:rsidRDefault="00875144" w:rsidP="00CB5DAE">
      <w:pPr>
        <w:pStyle w:val="Caption"/>
        <w:jc w:val="both"/>
        <w:rPr>
          <w:rFonts w:ascii="Times New Roman" w:hAnsi="Times New Roman" w:cs="Times New Roman"/>
          <w:color w:val="000000" w:themeColor="text1"/>
          <w:sz w:val="24"/>
          <w:szCs w:val="36"/>
        </w:rPr>
      </w:pPr>
      <w:bookmarkStart w:id="56" w:name="_Toc121591909"/>
      <w:r w:rsidRPr="00F944EF">
        <w:rPr>
          <w:rFonts w:ascii="Times New Roman" w:hAnsi="Times New Roman" w:cs="Times New Roman"/>
          <w:color w:val="000000" w:themeColor="text1"/>
          <w:sz w:val="24"/>
          <w:szCs w:val="36"/>
        </w:rPr>
        <w:t xml:space="preserve">Figure </w:t>
      </w:r>
      <w:r w:rsidR="00D42523">
        <w:rPr>
          <w:rFonts w:ascii="Times New Roman" w:hAnsi="Times New Roman" w:cs="Times New Roman"/>
          <w:color w:val="000000" w:themeColor="text1"/>
          <w:sz w:val="24"/>
          <w:szCs w:val="36"/>
        </w:rPr>
        <w:t>2</w:t>
      </w:r>
      <w:r w:rsidRPr="00F944EF">
        <w:rPr>
          <w:rFonts w:ascii="Times New Roman" w:hAnsi="Times New Roman" w:cs="Times New Roman"/>
          <w:color w:val="000000" w:themeColor="text1"/>
          <w:sz w:val="24"/>
          <w:szCs w:val="36"/>
        </w:rPr>
        <w:t>: hypothesized model generated through smart PLS</w:t>
      </w:r>
      <w:bookmarkEnd w:id="56"/>
    </w:p>
    <w:p w14:paraId="72D645E1" w14:textId="77777777" w:rsidR="00E95FCD" w:rsidRPr="00E95FCD" w:rsidRDefault="00E95FCD" w:rsidP="00CB5DAE"/>
    <w:p w14:paraId="5492440A" w14:textId="7DB963FC" w:rsidR="00DC5029" w:rsidRPr="00F944EF" w:rsidRDefault="00DC5029" w:rsidP="00FF642B">
      <w:pPr>
        <w:jc w:val="both"/>
        <w:rPr>
          <w:rFonts w:ascii="Times New Roman" w:eastAsia="Calibri" w:hAnsi="Times New Roman" w:cs="Times New Roman"/>
          <w:color w:val="000000" w:themeColor="text1"/>
          <w:szCs w:val="24"/>
        </w:rPr>
      </w:pPr>
      <w:r w:rsidRPr="00F944EF">
        <w:rPr>
          <w:rFonts w:ascii="Times New Roman" w:eastAsia="Calibri" w:hAnsi="Times New Roman" w:cs="Times New Roman"/>
          <w:color w:val="000000" w:themeColor="text1"/>
          <w:szCs w:val="24"/>
        </w:rPr>
        <w:t xml:space="preserve">As shown in Table </w:t>
      </w:r>
      <w:r w:rsidR="00D42523">
        <w:rPr>
          <w:rFonts w:ascii="Times New Roman" w:eastAsia="Calibri" w:hAnsi="Times New Roman" w:cs="Times New Roman"/>
          <w:color w:val="000000" w:themeColor="text1"/>
          <w:szCs w:val="24"/>
        </w:rPr>
        <w:t>3</w:t>
      </w:r>
      <w:r w:rsidRPr="00F944EF">
        <w:rPr>
          <w:rFonts w:ascii="Times New Roman" w:eastAsia="Calibri" w:hAnsi="Times New Roman" w:cs="Times New Roman"/>
          <w:color w:val="000000" w:themeColor="text1"/>
          <w:szCs w:val="24"/>
        </w:rPr>
        <w:t xml:space="preserve">, the square root of the AVEs exceeds the highest correlation between that construct and the other constructs, providing another support of discriminant validity (Chin 1998; </w:t>
      </w:r>
      <w:proofErr w:type="spellStart"/>
      <w:r w:rsidRPr="00F944EF">
        <w:rPr>
          <w:rFonts w:ascii="Times New Roman" w:eastAsia="Calibri" w:hAnsi="Times New Roman" w:cs="Times New Roman"/>
          <w:color w:val="000000" w:themeColor="text1"/>
          <w:szCs w:val="24"/>
        </w:rPr>
        <w:t>Fornell</w:t>
      </w:r>
      <w:proofErr w:type="spellEnd"/>
      <w:r w:rsidRPr="00F944EF">
        <w:rPr>
          <w:rFonts w:ascii="Times New Roman" w:eastAsia="Calibri" w:hAnsi="Times New Roman" w:cs="Times New Roman"/>
          <w:color w:val="000000" w:themeColor="text1"/>
          <w:szCs w:val="24"/>
        </w:rPr>
        <w:t xml:space="preserve"> &amp; </w:t>
      </w:r>
      <w:proofErr w:type="spellStart"/>
      <w:r w:rsidRPr="00F944EF">
        <w:rPr>
          <w:rFonts w:ascii="Times New Roman" w:eastAsia="Calibri" w:hAnsi="Times New Roman" w:cs="Times New Roman"/>
          <w:color w:val="000000" w:themeColor="text1"/>
          <w:szCs w:val="24"/>
        </w:rPr>
        <w:t>Larcker</w:t>
      </w:r>
      <w:proofErr w:type="spellEnd"/>
      <w:r w:rsidRPr="00F944EF">
        <w:rPr>
          <w:rFonts w:ascii="Times New Roman" w:eastAsia="Calibri" w:hAnsi="Times New Roman" w:cs="Times New Roman"/>
          <w:color w:val="000000" w:themeColor="text1"/>
          <w:szCs w:val="24"/>
        </w:rPr>
        <w:t>, 1981) of the constructs in this study.</w:t>
      </w:r>
    </w:p>
    <w:p w14:paraId="7FCCBED7" w14:textId="77777777" w:rsidR="00CB5DAE" w:rsidRDefault="00CB5DAE" w:rsidP="00CB5DAE">
      <w:pPr>
        <w:pStyle w:val="Caption"/>
        <w:keepNext/>
        <w:jc w:val="both"/>
        <w:rPr>
          <w:rFonts w:ascii="Times New Roman" w:hAnsi="Times New Roman" w:cs="Times New Roman"/>
          <w:color w:val="000000" w:themeColor="text1"/>
          <w:sz w:val="24"/>
          <w:szCs w:val="36"/>
        </w:rPr>
      </w:pPr>
      <w:bookmarkStart w:id="57" w:name="_Toc121602192"/>
    </w:p>
    <w:p w14:paraId="54930528" w14:textId="6847EE2E" w:rsidR="00EA1F4F" w:rsidRPr="00303B2D" w:rsidRDefault="00EA1F4F" w:rsidP="00CB5DAE">
      <w:pPr>
        <w:pStyle w:val="Caption"/>
        <w:keepNext/>
        <w:jc w:val="both"/>
        <w:rPr>
          <w:rFonts w:ascii="Times New Roman" w:hAnsi="Times New Roman" w:cs="Times New Roman"/>
          <w:color w:val="000000" w:themeColor="text1"/>
          <w:sz w:val="24"/>
          <w:szCs w:val="36"/>
        </w:rPr>
      </w:pPr>
      <w:r w:rsidRPr="00303B2D">
        <w:rPr>
          <w:rFonts w:ascii="Times New Roman" w:hAnsi="Times New Roman" w:cs="Times New Roman"/>
          <w:color w:val="000000" w:themeColor="text1"/>
          <w:sz w:val="24"/>
          <w:szCs w:val="36"/>
        </w:rPr>
        <w:t>Table</w:t>
      </w:r>
      <w:r w:rsidR="00D42523">
        <w:rPr>
          <w:rFonts w:ascii="Times New Roman" w:hAnsi="Times New Roman" w:cs="Times New Roman"/>
          <w:color w:val="000000" w:themeColor="text1"/>
          <w:sz w:val="24"/>
          <w:szCs w:val="36"/>
        </w:rPr>
        <w:t xml:space="preserve"> 3</w:t>
      </w:r>
      <w:r w:rsidRPr="00303B2D">
        <w:rPr>
          <w:rFonts w:ascii="Times New Roman" w:hAnsi="Times New Roman" w:cs="Times New Roman"/>
          <w:color w:val="000000" w:themeColor="text1"/>
          <w:sz w:val="24"/>
          <w:szCs w:val="36"/>
        </w:rPr>
        <w:t>: Inter-constructs correlations</w:t>
      </w:r>
      <w:bookmarkEnd w:id="57"/>
    </w:p>
    <w:tbl>
      <w:tblPr>
        <w:tblW w:w="5000" w:type="pct"/>
        <w:tblCellSpacing w:w="0" w:type="dxa"/>
        <w:tblBorders>
          <w:top w:val="single" w:sz="6" w:space="0" w:color="0066FF"/>
          <w:left w:val="single" w:sz="6" w:space="0" w:color="0066FF"/>
          <w:bottom w:val="single" w:sz="6" w:space="0" w:color="0066FF"/>
          <w:right w:val="single" w:sz="6" w:space="0" w:color="0066FF"/>
        </w:tblBorders>
        <w:tblCellMar>
          <w:top w:w="45" w:type="dxa"/>
          <w:left w:w="45" w:type="dxa"/>
          <w:bottom w:w="45" w:type="dxa"/>
          <w:right w:w="45" w:type="dxa"/>
        </w:tblCellMar>
        <w:tblLook w:val="04A0" w:firstRow="1" w:lastRow="0" w:firstColumn="1" w:lastColumn="0" w:noHBand="0" w:noVBand="1"/>
      </w:tblPr>
      <w:tblGrid>
        <w:gridCol w:w="829"/>
        <w:gridCol w:w="836"/>
        <w:gridCol w:w="835"/>
        <w:gridCol w:w="835"/>
        <w:gridCol w:w="835"/>
        <w:gridCol w:w="1295"/>
        <w:gridCol w:w="1295"/>
        <w:gridCol w:w="1295"/>
        <w:gridCol w:w="1289"/>
      </w:tblGrid>
      <w:tr w:rsidR="00F944EF" w:rsidRPr="00F944EF" w14:paraId="220E89A2"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300F6733"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 </w:t>
            </w:r>
          </w:p>
        </w:tc>
        <w:tc>
          <w:tcPr>
            <w:tcW w:w="447"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9F6D549"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CE</w:t>
            </w:r>
          </w:p>
        </w:tc>
        <w:tc>
          <w:tcPr>
            <w:tcW w:w="447"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6D612F7A"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CL</w:t>
            </w:r>
          </w:p>
        </w:tc>
        <w:tc>
          <w:tcPr>
            <w:tcW w:w="447"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446752FB"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EMP</w:t>
            </w:r>
          </w:p>
        </w:tc>
        <w:tc>
          <w:tcPr>
            <w:tcW w:w="447"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4AE7442B"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HOT</w:t>
            </w:r>
          </w:p>
        </w:tc>
        <w:tc>
          <w:tcPr>
            <w:tcW w:w="693" w:type="pct"/>
            <w:tcBorders>
              <w:top w:val="single" w:sz="6" w:space="0" w:color="006699"/>
              <w:left w:val="single" w:sz="6" w:space="0" w:color="006699"/>
              <w:bottom w:val="single" w:sz="6" w:space="0" w:color="006699"/>
              <w:right w:val="single" w:sz="6" w:space="0" w:color="006699"/>
            </w:tcBorders>
            <w:shd w:val="clear" w:color="auto" w:fill="CCCCCC"/>
          </w:tcPr>
          <w:p w14:paraId="252F0F6C"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IE</w:t>
            </w:r>
          </w:p>
        </w:tc>
        <w:tc>
          <w:tcPr>
            <w:tcW w:w="693" w:type="pct"/>
            <w:tcBorders>
              <w:top w:val="single" w:sz="6" w:space="0" w:color="006699"/>
              <w:left w:val="single" w:sz="6" w:space="0" w:color="006699"/>
              <w:bottom w:val="single" w:sz="6" w:space="0" w:color="006699"/>
              <w:right w:val="single" w:sz="6" w:space="0" w:color="006699"/>
            </w:tcBorders>
            <w:shd w:val="clear" w:color="auto" w:fill="CCCCCC"/>
          </w:tcPr>
          <w:p w14:paraId="196F67FF"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LO</w:t>
            </w:r>
          </w:p>
        </w:tc>
        <w:tc>
          <w:tcPr>
            <w:tcW w:w="693" w:type="pct"/>
            <w:tcBorders>
              <w:top w:val="single" w:sz="6" w:space="0" w:color="006699"/>
              <w:left w:val="single" w:sz="6" w:space="0" w:color="006699"/>
              <w:bottom w:val="single" w:sz="6" w:space="0" w:color="006699"/>
              <w:right w:val="single" w:sz="6" w:space="0" w:color="006699"/>
            </w:tcBorders>
            <w:shd w:val="clear" w:color="auto" w:fill="CCCCCC"/>
          </w:tcPr>
          <w:p w14:paraId="61F5593B"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SFI</w:t>
            </w:r>
          </w:p>
        </w:tc>
        <w:tc>
          <w:tcPr>
            <w:tcW w:w="693" w:type="pct"/>
            <w:tcBorders>
              <w:top w:val="single" w:sz="6" w:space="0" w:color="006699"/>
              <w:left w:val="single" w:sz="6" w:space="0" w:color="006699"/>
              <w:bottom w:val="single" w:sz="6" w:space="0" w:color="006699"/>
              <w:right w:val="single" w:sz="6" w:space="0" w:color="006699"/>
            </w:tcBorders>
            <w:shd w:val="clear" w:color="auto" w:fill="CCCCCC"/>
          </w:tcPr>
          <w:p w14:paraId="1C6D2419"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SSS</w:t>
            </w:r>
          </w:p>
        </w:tc>
      </w:tr>
      <w:tr w:rsidR="00F944EF" w:rsidRPr="00F944EF" w14:paraId="0A0C1A26"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22C2C852"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CE</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258BBBAC"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0.808</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7CAB6CB4"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7763092"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C32428E"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693" w:type="pct"/>
            <w:tcBorders>
              <w:top w:val="single" w:sz="6" w:space="0" w:color="006699"/>
              <w:left w:val="single" w:sz="6" w:space="0" w:color="006699"/>
              <w:bottom w:val="single" w:sz="6" w:space="0" w:color="006699"/>
              <w:right w:val="single" w:sz="6" w:space="0" w:color="006699"/>
            </w:tcBorders>
          </w:tcPr>
          <w:p w14:paraId="5F30228B"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54AA0A22"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1A5399D0"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144083C7"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06DCEB80"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0D53E7C5"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CL</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6EF1A60"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0.651</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7DD3BC59"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0.880</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3EED9C9E"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3C9E1DA9"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693" w:type="pct"/>
            <w:tcBorders>
              <w:top w:val="single" w:sz="6" w:space="0" w:color="006699"/>
              <w:left w:val="single" w:sz="6" w:space="0" w:color="006699"/>
              <w:bottom w:val="single" w:sz="6" w:space="0" w:color="006699"/>
              <w:right w:val="single" w:sz="6" w:space="0" w:color="006699"/>
            </w:tcBorders>
          </w:tcPr>
          <w:p w14:paraId="18E4A215"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162AB043"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7EB8A964"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0D47643B"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77DC4C6F"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64434C96"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EMP</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04DE1473"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0.653</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6C34037"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0.504</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B835FEA" w14:textId="77777777" w:rsidR="00DC5029" w:rsidRPr="00F944EF" w:rsidRDefault="00DC5029" w:rsidP="00FF642B">
            <w:pP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0.738</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A0356FF"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693" w:type="pct"/>
            <w:tcBorders>
              <w:top w:val="single" w:sz="6" w:space="0" w:color="006699"/>
              <w:left w:val="single" w:sz="6" w:space="0" w:color="006699"/>
              <w:bottom w:val="single" w:sz="6" w:space="0" w:color="006699"/>
              <w:right w:val="single" w:sz="6" w:space="0" w:color="006699"/>
            </w:tcBorders>
          </w:tcPr>
          <w:p w14:paraId="0D2D36F4"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1AA1D89A"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4DFF5AFE"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5852B450"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728ACE1C"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96D2354"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HOT</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AF121A9"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0.711</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FA52990"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0.540</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E3832A3"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0.685</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CFB48F7"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0.866</w:t>
            </w:r>
          </w:p>
        </w:tc>
        <w:tc>
          <w:tcPr>
            <w:tcW w:w="693" w:type="pct"/>
            <w:tcBorders>
              <w:top w:val="single" w:sz="6" w:space="0" w:color="006699"/>
              <w:left w:val="single" w:sz="6" w:space="0" w:color="006699"/>
              <w:bottom w:val="single" w:sz="6" w:space="0" w:color="006699"/>
              <w:right w:val="single" w:sz="6" w:space="0" w:color="006699"/>
            </w:tcBorders>
          </w:tcPr>
          <w:p w14:paraId="7F2B1CF2"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34025B70"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597AA457"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50FF707A"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37F9E54E"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212078D"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IE</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8B87DF9"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0.511</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78C57373"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0.449</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9EAF33F"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0.499</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5828416"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0.487</w:t>
            </w:r>
          </w:p>
        </w:tc>
        <w:tc>
          <w:tcPr>
            <w:tcW w:w="693" w:type="pct"/>
            <w:tcBorders>
              <w:top w:val="single" w:sz="6" w:space="0" w:color="006699"/>
              <w:left w:val="single" w:sz="6" w:space="0" w:color="006699"/>
              <w:bottom w:val="single" w:sz="6" w:space="0" w:color="006699"/>
              <w:right w:val="single" w:sz="6" w:space="0" w:color="006699"/>
            </w:tcBorders>
          </w:tcPr>
          <w:p w14:paraId="0B1235C8"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0.864</w:t>
            </w:r>
          </w:p>
        </w:tc>
        <w:tc>
          <w:tcPr>
            <w:tcW w:w="693" w:type="pct"/>
            <w:tcBorders>
              <w:top w:val="single" w:sz="6" w:space="0" w:color="006699"/>
              <w:left w:val="single" w:sz="6" w:space="0" w:color="006699"/>
              <w:bottom w:val="single" w:sz="6" w:space="0" w:color="006699"/>
              <w:right w:val="single" w:sz="6" w:space="0" w:color="006699"/>
            </w:tcBorders>
          </w:tcPr>
          <w:p w14:paraId="54A601D0"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7FA05F53"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46760064"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4D732EB7"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08DEA72C"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LO</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0C0018C"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0.757</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1084B66"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0.621</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76416556"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0.694</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5D999EA"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0.702</w:t>
            </w:r>
          </w:p>
        </w:tc>
        <w:tc>
          <w:tcPr>
            <w:tcW w:w="693" w:type="pct"/>
            <w:tcBorders>
              <w:top w:val="single" w:sz="6" w:space="0" w:color="006699"/>
              <w:left w:val="single" w:sz="6" w:space="0" w:color="006699"/>
              <w:bottom w:val="single" w:sz="6" w:space="0" w:color="006699"/>
              <w:right w:val="single" w:sz="6" w:space="0" w:color="006699"/>
            </w:tcBorders>
            <w:vAlign w:val="center"/>
          </w:tcPr>
          <w:p w14:paraId="47F281A5"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0.561</w:t>
            </w:r>
          </w:p>
        </w:tc>
        <w:tc>
          <w:tcPr>
            <w:tcW w:w="693" w:type="pct"/>
            <w:tcBorders>
              <w:top w:val="single" w:sz="6" w:space="0" w:color="006699"/>
              <w:left w:val="single" w:sz="6" w:space="0" w:color="006699"/>
              <w:bottom w:val="single" w:sz="6" w:space="0" w:color="006699"/>
              <w:right w:val="single" w:sz="6" w:space="0" w:color="006699"/>
            </w:tcBorders>
          </w:tcPr>
          <w:p w14:paraId="3D647667"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0.792</w:t>
            </w:r>
          </w:p>
        </w:tc>
        <w:tc>
          <w:tcPr>
            <w:tcW w:w="693" w:type="pct"/>
            <w:tcBorders>
              <w:top w:val="single" w:sz="6" w:space="0" w:color="006699"/>
              <w:left w:val="single" w:sz="6" w:space="0" w:color="006699"/>
              <w:bottom w:val="single" w:sz="6" w:space="0" w:color="006699"/>
              <w:right w:val="single" w:sz="6" w:space="0" w:color="006699"/>
            </w:tcBorders>
          </w:tcPr>
          <w:p w14:paraId="521F10A1"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0CCDC7B5"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36B52F63"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6D3F2A7"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SFI</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C10D825"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0.594</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D40D75C"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0.685</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B92CF0B"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0.446</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A1DC50B"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0.482</w:t>
            </w:r>
          </w:p>
        </w:tc>
        <w:tc>
          <w:tcPr>
            <w:tcW w:w="693" w:type="pct"/>
            <w:tcBorders>
              <w:top w:val="single" w:sz="6" w:space="0" w:color="006699"/>
              <w:left w:val="single" w:sz="6" w:space="0" w:color="006699"/>
              <w:bottom w:val="single" w:sz="6" w:space="0" w:color="006699"/>
              <w:right w:val="single" w:sz="6" w:space="0" w:color="006699"/>
            </w:tcBorders>
            <w:vAlign w:val="center"/>
          </w:tcPr>
          <w:p w14:paraId="431D0DFD"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0.474</w:t>
            </w:r>
          </w:p>
        </w:tc>
        <w:tc>
          <w:tcPr>
            <w:tcW w:w="693" w:type="pct"/>
            <w:tcBorders>
              <w:top w:val="single" w:sz="6" w:space="0" w:color="006699"/>
              <w:left w:val="single" w:sz="6" w:space="0" w:color="006699"/>
              <w:bottom w:val="single" w:sz="6" w:space="0" w:color="006699"/>
              <w:right w:val="single" w:sz="6" w:space="0" w:color="006699"/>
            </w:tcBorders>
            <w:vAlign w:val="center"/>
          </w:tcPr>
          <w:p w14:paraId="4CAE7854"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0.613</w:t>
            </w:r>
          </w:p>
        </w:tc>
        <w:tc>
          <w:tcPr>
            <w:tcW w:w="693" w:type="pct"/>
            <w:tcBorders>
              <w:top w:val="single" w:sz="6" w:space="0" w:color="006699"/>
              <w:left w:val="single" w:sz="6" w:space="0" w:color="006699"/>
              <w:bottom w:val="single" w:sz="6" w:space="0" w:color="006699"/>
              <w:right w:val="single" w:sz="6" w:space="0" w:color="006699"/>
            </w:tcBorders>
          </w:tcPr>
          <w:p w14:paraId="5C4B0B0D"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0.879</w:t>
            </w:r>
          </w:p>
        </w:tc>
        <w:tc>
          <w:tcPr>
            <w:tcW w:w="693" w:type="pct"/>
            <w:tcBorders>
              <w:top w:val="single" w:sz="6" w:space="0" w:color="006699"/>
              <w:left w:val="single" w:sz="6" w:space="0" w:color="006699"/>
              <w:bottom w:val="single" w:sz="6" w:space="0" w:color="006699"/>
              <w:right w:val="single" w:sz="6" w:space="0" w:color="006699"/>
            </w:tcBorders>
          </w:tcPr>
          <w:p w14:paraId="45F3D813"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75C3BB25"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FE7C4AD"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SSS</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9710746"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0.582</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030EDE2"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0.562</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022CEB1"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0.465</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260431A"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0.477</w:t>
            </w:r>
          </w:p>
        </w:tc>
        <w:tc>
          <w:tcPr>
            <w:tcW w:w="693" w:type="pct"/>
            <w:tcBorders>
              <w:top w:val="single" w:sz="6" w:space="0" w:color="006699"/>
              <w:left w:val="single" w:sz="6" w:space="0" w:color="006699"/>
              <w:bottom w:val="single" w:sz="6" w:space="0" w:color="006699"/>
              <w:right w:val="single" w:sz="6" w:space="0" w:color="006699"/>
            </w:tcBorders>
            <w:vAlign w:val="center"/>
          </w:tcPr>
          <w:p w14:paraId="21FB1E61"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0.515</w:t>
            </w:r>
          </w:p>
        </w:tc>
        <w:tc>
          <w:tcPr>
            <w:tcW w:w="693" w:type="pct"/>
            <w:tcBorders>
              <w:top w:val="single" w:sz="6" w:space="0" w:color="006699"/>
              <w:left w:val="single" w:sz="6" w:space="0" w:color="006699"/>
              <w:bottom w:val="single" w:sz="6" w:space="0" w:color="006699"/>
              <w:right w:val="single" w:sz="6" w:space="0" w:color="006699"/>
            </w:tcBorders>
            <w:vAlign w:val="center"/>
          </w:tcPr>
          <w:p w14:paraId="39C9323A"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0.655</w:t>
            </w:r>
          </w:p>
        </w:tc>
        <w:tc>
          <w:tcPr>
            <w:tcW w:w="693" w:type="pct"/>
            <w:tcBorders>
              <w:top w:val="single" w:sz="6" w:space="0" w:color="006699"/>
              <w:left w:val="single" w:sz="6" w:space="0" w:color="006699"/>
              <w:bottom w:val="single" w:sz="6" w:space="0" w:color="006699"/>
              <w:right w:val="single" w:sz="6" w:space="0" w:color="006699"/>
            </w:tcBorders>
          </w:tcPr>
          <w:p w14:paraId="76989D61"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0.554</w:t>
            </w:r>
          </w:p>
        </w:tc>
        <w:tc>
          <w:tcPr>
            <w:tcW w:w="693" w:type="pct"/>
            <w:tcBorders>
              <w:top w:val="single" w:sz="6" w:space="0" w:color="006699"/>
              <w:left w:val="single" w:sz="6" w:space="0" w:color="006699"/>
              <w:bottom w:val="single" w:sz="6" w:space="0" w:color="006699"/>
              <w:right w:val="single" w:sz="6" w:space="0" w:color="006699"/>
            </w:tcBorders>
          </w:tcPr>
          <w:p w14:paraId="57DA88EC"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0.882</w:t>
            </w:r>
          </w:p>
        </w:tc>
      </w:tr>
    </w:tbl>
    <w:p w14:paraId="70EF6C7B" w14:textId="77777777" w:rsidR="00DC5029" w:rsidRPr="00F944EF" w:rsidRDefault="00DC5029" w:rsidP="00FF642B">
      <w:pPr>
        <w:jc w:val="both"/>
        <w:rPr>
          <w:rFonts w:ascii="Times New Roman" w:eastAsia="Calibri" w:hAnsi="Times New Roman" w:cs="Times New Roman"/>
          <w:color w:val="000000" w:themeColor="text1"/>
          <w:szCs w:val="24"/>
        </w:rPr>
      </w:pPr>
    </w:p>
    <w:p w14:paraId="2C219635" w14:textId="33489739" w:rsidR="00DC5029" w:rsidRPr="00F944EF" w:rsidRDefault="00CB5DAE" w:rsidP="00FF642B">
      <w:pPr>
        <w:pStyle w:val="Heading2"/>
        <w:spacing w:before="0" w:line="240" w:lineRule="auto"/>
        <w:rPr>
          <w:rFonts w:ascii="Times New Roman" w:hAnsi="Times New Roman" w:cs="Times New Roman"/>
          <w:b w:val="0"/>
          <w:color w:val="000000" w:themeColor="text1"/>
        </w:rPr>
      </w:pPr>
      <w:bookmarkStart w:id="58" w:name="_Toc472019062"/>
      <w:bookmarkStart w:id="59" w:name="_Toc121602612"/>
      <w:r>
        <w:rPr>
          <w:rFonts w:ascii="Times New Roman" w:hAnsi="Times New Roman" w:cs="Times New Roman"/>
          <w:color w:val="000000" w:themeColor="text1"/>
          <w:sz w:val="24"/>
          <w:szCs w:val="24"/>
        </w:rPr>
        <w:t>4</w:t>
      </w:r>
      <w:r w:rsidR="00FE6030" w:rsidRPr="00F944EF">
        <w:rPr>
          <w:rFonts w:ascii="Times New Roman" w:hAnsi="Times New Roman" w:cs="Times New Roman"/>
          <w:color w:val="000000" w:themeColor="text1"/>
          <w:sz w:val="24"/>
          <w:szCs w:val="24"/>
        </w:rPr>
        <w:t>.</w:t>
      </w:r>
      <w:r w:rsidR="00525DE0">
        <w:rPr>
          <w:rFonts w:ascii="Times New Roman" w:hAnsi="Times New Roman" w:cs="Times New Roman"/>
          <w:color w:val="000000" w:themeColor="text1"/>
          <w:sz w:val="24"/>
          <w:szCs w:val="24"/>
        </w:rPr>
        <w:t>2</w:t>
      </w:r>
      <w:r w:rsidR="00FE6030" w:rsidRPr="00F944EF">
        <w:rPr>
          <w:rFonts w:ascii="Times New Roman" w:hAnsi="Times New Roman" w:cs="Times New Roman"/>
          <w:color w:val="000000" w:themeColor="text1"/>
          <w:sz w:val="24"/>
          <w:szCs w:val="24"/>
        </w:rPr>
        <w:t xml:space="preserve"> </w:t>
      </w:r>
      <w:r w:rsidR="00DC5029" w:rsidRPr="00F944EF">
        <w:rPr>
          <w:rFonts w:ascii="Times New Roman" w:hAnsi="Times New Roman" w:cs="Times New Roman"/>
          <w:color w:val="000000" w:themeColor="text1"/>
          <w:sz w:val="24"/>
          <w:szCs w:val="24"/>
        </w:rPr>
        <w:t xml:space="preserve">Coefficient of </w:t>
      </w:r>
      <w:r w:rsidR="00E95FCD">
        <w:rPr>
          <w:rFonts w:ascii="Times New Roman" w:hAnsi="Times New Roman" w:cs="Times New Roman"/>
          <w:color w:val="000000" w:themeColor="text1"/>
          <w:sz w:val="24"/>
          <w:szCs w:val="24"/>
        </w:rPr>
        <w:t>d</w:t>
      </w:r>
      <w:r w:rsidR="00DC5029" w:rsidRPr="00F944EF">
        <w:rPr>
          <w:rFonts w:ascii="Times New Roman" w:hAnsi="Times New Roman" w:cs="Times New Roman"/>
          <w:color w:val="000000" w:themeColor="text1"/>
          <w:sz w:val="24"/>
          <w:szCs w:val="24"/>
        </w:rPr>
        <w:t>etermination (R</w:t>
      </w:r>
      <w:r w:rsidR="00155CB6" w:rsidRPr="00F944EF">
        <w:rPr>
          <w:rFonts w:ascii="Times New Roman" w:hAnsi="Times New Roman" w:cs="Times New Roman"/>
          <w:color w:val="000000" w:themeColor="text1"/>
          <w:sz w:val="24"/>
          <w:szCs w:val="24"/>
          <w:vertAlign w:val="superscript"/>
        </w:rPr>
        <w:t>2</w:t>
      </w:r>
      <w:r w:rsidR="00DC5029" w:rsidRPr="00F944EF">
        <w:rPr>
          <w:rFonts w:ascii="Times New Roman" w:hAnsi="Times New Roman" w:cs="Times New Roman"/>
          <w:color w:val="000000" w:themeColor="text1"/>
          <w:sz w:val="24"/>
          <w:szCs w:val="24"/>
        </w:rPr>
        <w:t>)</w:t>
      </w:r>
      <w:bookmarkEnd w:id="58"/>
      <w:bookmarkEnd w:id="59"/>
    </w:p>
    <w:p w14:paraId="1F8C3BE8" w14:textId="77777777" w:rsidR="00DC5029" w:rsidRPr="00F944EF" w:rsidRDefault="00DC5029" w:rsidP="00FF642B">
      <w:pPr>
        <w:ind w:firstLine="720"/>
        <w:jc w:val="both"/>
        <w:rPr>
          <w:rFonts w:ascii="Times-Roman" w:hAnsi="Times-Roman" w:cs="Times-Roman"/>
          <w:color w:val="000000" w:themeColor="text1"/>
          <w:szCs w:val="24"/>
        </w:rPr>
      </w:pPr>
      <w:r w:rsidRPr="00F944EF">
        <w:rPr>
          <w:rFonts w:ascii="Times-Roman" w:hAnsi="Times-Roman" w:cs="Times-Roman"/>
          <w:color w:val="000000" w:themeColor="text1"/>
          <w:szCs w:val="24"/>
        </w:rPr>
        <w:t>The coefficient of determination (R</w:t>
      </w:r>
      <w:r w:rsidRPr="00F944EF">
        <w:rPr>
          <w:rFonts w:ascii="Times-Roman" w:hAnsi="Times-Roman" w:cs="Times-Roman"/>
          <w:color w:val="000000" w:themeColor="text1"/>
          <w:szCs w:val="24"/>
          <w:vertAlign w:val="superscript"/>
        </w:rPr>
        <w:t>2</w:t>
      </w:r>
      <w:r w:rsidRPr="00F944EF">
        <w:rPr>
          <w:rFonts w:ascii="Times-Roman" w:hAnsi="Times-Roman" w:cs="Times-Roman"/>
          <w:color w:val="000000" w:themeColor="text1"/>
          <w:szCs w:val="24"/>
        </w:rPr>
        <w:t>) value indicates how much variation in endogenous variable is caused by the exogenous variables. The present study has got a R</w:t>
      </w:r>
      <w:r w:rsidRPr="00F944EF">
        <w:rPr>
          <w:rFonts w:ascii="Times-Roman" w:hAnsi="Times-Roman" w:cs="Times-Roman"/>
          <w:color w:val="000000" w:themeColor="text1"/>
          <w:szCs w:val="24"/>
          <w:vertAlign w:val="superscript"/>
        </w:rPr>
        <w:t>2</w:t>
      </w:r>
      <w:r w:rsidRPr="00F944EF">
        <w:rPr>
          <w:rFonts w:ascii="Times-Roman" w:hAnsi="Times-Roman" w:cs="Times-Roman"/>
          <w:color w:val="000000" w:themeColor="text1"/>
          <w:szCs w:val="24"/>
        </w:rPr>
        <w:t xml:space="preserve"> value of 0.704 for LO which indicates that the Learning Outcome is influenced by the independent variables by </w:t>
      </w:r>
      <w:r w:rsidRPr="00F944EF">
        <w:rPr>
          <w:rFonts w:ascii="Times-Roman" w:hAnsi="Times-Roman" w:cs="Times-Roman"/>
          <w:color w:val="000000" w:themeColor="text1"/>
          <w:szCs w:val="24"/>
        </w:rPr>
        <w:lastRenderedPageBreak/>
        <w:t xml:space="preserve">70.40%; and 0.578 for Employability which indicates that the Employability of graduates is influenced by the independent variables by 57.80%.  As a rule of thumb, a </w:t>
      </w:r>
      <w:r w:rsidRPr="00F944EF">
        <w:rPr>
          <w:rFonts w:ascii="Times New Roman" w:hAnsi="Times New Roman" w:cs="Times New Roman"/>
          <w:color w:val="000000" w:themeColor="text1"/>
        </w:rPr>
        <w:t>R</w:t>
      </w:r>
      <w:r w:rsidRPr="00F944EF">
        <w:rPr>
          <w:rFonts w:ascii="Times New Roman" w:hAnsi="Times New Roman" w:cs="Times New Roman"/>
          <w:color w:val="000000" w:themeColor="text1"/>
          <w:vertAlign w:val="superscript"/>
        </w:rPr>
        <w:t>2</w:t>
      </w:r>
      <w:r w:rsidRPr="00F944EF">
        <w:rPr>
          <w:rFonts w:ascii="Times New Roman" w:hAnsi="Times New Roman" w:cs="Times New Roman"/>
          <w:color w:val="000000" w:themeColor="text1"/>
        </w:rPr>
        <w:t xml:space="preserve"> values of 0.75, 0.50, or 0.25 for endogenous latent variables can be respectively described as substantial, moderate, or weak (Hair, </w:t>
      </w:r>
      <w:proofErr w:type="spellStart"/>
      <w:r w:rsidRPr="00F944EF">
        <w:rPr>
          <w:rFonts w:ascii="Times New Roman" w:hAnsi="Times New Roman" w:cs="Times New Roman"/>
          <w:color w:val="000000" w:themeColor="text1"/>
        </w:rPr>
        <w:t>Ringle</w:t>
      </w:r>
      <w:proofErr w:type="spellEnd"/>
      <w:r w:rsidRPr="00F944EF">
        <w:rPr>
          <w:rFonts w:ascii="Times New Roman" w:hAnsi="Times New Roman" w:cs="Times New Roman"/>
          <w:color w:val="000000" w:themeColor="text1"/>
        </w:rPr>
        <w:t xml:space="preserve">, &amp; </w:t>
      </w:r>
      <w:proofErr w:type="spellStart"/>
      <w:r w:rsidRPr="00F944EF">
        <w:rPr>
          <w:rFonts w:ascii="Times New Roman" w:hAnsi="Times New Roman" w:cs="Times New Roman"/>
          <w:color w:val="000000" w:themeColor="text1"/>
        </w:rPr>
        <w:t>Sarstedt</w:t>
      </w:r>
      <w:proofErr w:type="spellEnd"/>
      <w:r w:rsidRPr="00F944EF">
        <w:rPr>
          <w:rFonts w:ascii="Times New Roman" w:hAnsi="Times New Roman" w:cs="Times New Roman"/>
          <w:color w:val="000000" w:themeColor="text1"/>
        </w:rPr>
        <w:t xml:space="preserve">, 2011; </w:t>
      </w:r>
      <w:proofErr w:type="spellStart"/>
      <w:r w:rsidRPr="00F944EF">
        <w:rPr>
          <w:rFonts w:ascii="Times New Roman" w:hAnsi="Times New Roman" w:cs="Times New Roman"/>
          <w:color w:val="000000" w:themeColor="text1"/>
        </w:rPr>
        <w:t>Moosbrugger</w:t>
      </w:r>
      <w:proofErr w:type="spellEnd"/>
      <w:r w:rsidRPr="00F944EF">
        <w:rPr>
          <w:rFonts w:ascii="Times New Roman" w:hAnsi="Times New Roman" w:cs="Times New Roman"/>
          <w:color w:val="000000" w:themeColor="text1"/>
        </w:rPr>
        <w:t xml:space="preserve"> et al., 2009). The present study has got a R</w:t>
      </w:r>
      <w:r w:rsidRPr="00F944EF">
        <w:rPr>
          <w:rFonts w:ascii="Times New Roman" w:hAnsi="Times New Roman" w:cs="Times New Roman"/>
          <w:color w:val="000000" w:themeColor="text1"/>
          <w:vertAlign w:val="superscript"/>
        </w:rPr>
        <w:t>2</w:t>
      </w:r>
      <w:r w:rsidRPr="00F944EF">
        <w:rPr>
          <w:rFonts w:ascii="Times New Roman" w:hAnsi="Times New Roman" w:cs="Times New Roman"/>
          <w:color w:val="000000" w:themeColor="text1"/>
        </w:rPr>
        <w:t xml:space="preserve"> value of 0.704 for LO which is very close to substantial effect and a R</w:t>
      </w:r>
      <w:r w:rsidRPr="00F944EF">
        <w:rPr>
          <w:rFonts w:ascii="Times New Roman" w:hAnsi="Times New Roman" w:cs="Times New Roman"/>
          <w:color w:val="000000" w:themeColor="text1"/>
          <w:vertAlign w:val="superscript"/>
        </w:rPr>
        <w:t xml:space="preserve">2 </w:t>
      </w:r>
      <w:r w:rsidRPr="00F944EF">
        <w:rPr>
          <w:rFonts w:ascii="Times New Roman" w:hAnsi="Times New Roman" w:cs="Times New Roman"/>
          <w:color w:val="000000" w:themeColor="text1"/>
        </w:rPr>
        <w:t xml:space="preserve">value of 0.578 for EMP which falls in the moderate effect range. </w:t>
      </w:r>
    </w:p>
    <w:p w14:paraId="61E30626" w14:textId="77777777" w:rsidR="00DC5029" w:rsidRPr="00F944EF" w:rsidRDefault="00DC5029" w:rsidP="00CB5DAE">
      <w:pPr>
        <w:rPr>
          <w:color w:val="000000" w:themeColor="text1"/>
        </w:rPr>
      </w:pPr>
    </w:p>
    <w:p w14:paraId="5D6FDBF6" w14:textId="217843B5" w:rsidR="00DC5029" w:rsidRPr="00F944EF" w:rsidRDefault="00CB5DAE" w:rsidP="00FF642B">
      <w:pPr>
        <w:pStyle w:val="Heading2"/>
        <w:spacing w:before="0" w:line="240" w:lineRule="auto"/>
        <w:rPr>
          <w:rFonts w:ascii="Times New Roman" w:hAnsi="Times New Roman" w:cs="Times New Roman"/>
          <w:b w:val="0"/>
          <w:color w:val="000000" w:themeColor="text1"/>
          <w:szCs w:val="24"/>
        </w:rPr>
      </w:pPr>
      <w:bookmarkStart w:id="60" w:name="_Toc121602613"/>
      <w:r>
        <w:rPr>
          <w:rFonts w:ascii="Times New Roman" w:hAnsi="Times New Roman" w:cs="Times New Roman"/>
          <w:color w:val="000000" w:themeColor="text1"/>
          <w:sz w:val="24"/>
          <w:szCs w:val="24"/>
        </w:rPr>
        <w:t>4</w:t>
      </w:r>
      <w:r w:rsidR="00FE6030" w:rsidRPr="00F944EF">
        <w:rPr>
          <w:rFonts w:ascii="Times New Roman" w:hAnsi="Times New Roman" w:cs="Times New Roman"/>
          <w:color w:val="000000" w:themeColor="text1"/>
          <w:sz w:val="24"/>
          <w:szCs w:val="24"/>
        </w:rPr>
        <w:t>.</w:t>
      </w:r>
      <w:r w:rsidR="00525DE0">
        <w:rPr>
          <w:rFonts w:ascii="Times New Roman" w:hAnsi="Times New Roman" w:cs="Times New Roman"/>
          <w:color w:val="000000" w:themeColor="text1"/>
          <w:sz w:val="24"/>
          <w:szCs w:val="24"/>
        </w:rPr>
        <w:t>3</w:t>
      </w:r>
      <w:r w:rsidR="00FE6030" w:rsidRPr="00F944EF">
        <w:rPr>
          <w:rFonts w:ascii="Times New Roman" w:hAnsi="Times New Roman" w:cs="Times New Roman"/>
          <w:color w:val="000000" w:themeColor="text1"/>
          <w:sz w:val="24"/>
          <w:szCs w:val="24"/>
        </w:rPr>
        <w:t xml:space="preserve"> </w:t>
      </w:r>
      <w:r w:rsidR="00DC5029" w:rsidRPr="00F944EF">
        <w:rPr>
          <w:rFonts w:ascii="Times New Roman" w:hAnsi="Times New Roman" w:cs="Times New Roman"/>
          <w:color w:val="000000" w:themeColor="text1"/>
          <w:sz w:val="24"/>
          <w:szCs w:val="24"/>
        </w:rPr>
        <w:t xml:space="preserve">Structural </w:t>
      </w:r>
      <w:r w:rsidR="00E95FCD">
        <w:rPr>
          <w:rFonts w:ascii="Times New Roman" w:hAnsi="Times New Roman" w:cs="Times New Roman"/>
          <w:color w:val="000000" w:themeColor="text1"/>
          <w:sz w:val="24"/>
          <w:szCs w:val="24"/>
        </w:rPr>
        <w:t>m</w:t>
      </w:r>
      <w:r w:rsidR="00DC5029" w:rsidRPr="00F944EF">
        <w:rPr>
          <w:rFonts w:ascii="Times New Roman" w:hAnsi="Times New Roman" w:cs="Times New Roman"/>
          <w:color w:val="000000" w:themeColor="text1"/>
          <w:sz w:val="24"/>
          <w:szCs w:val="24"/>
        </w:rPr>
        <w:t xml:space="preserve">odel for </w:t>
      </w:r>
      <w:r w:rsidR="00E95FCD">
        <w:rPr>
          <w:rFonts w:ascii="Times New Roman" w:hAnsi="Times New Roman" w:cs="Times New Roman"/>
          <w:color w:val="000000" w:themeColor="text1"/>
          <w:sz w:val="24"/>
          <w:szCs w:val="24"/>
        </w:rPr>
        <w:t>h</w:t>
      </w:r>
      <w:r w:rsidR="00DC5029" w:rsidRPr="00F944EF">
        <w:rPr>
          <w:rFonts w:ascii="Times New Roman" w:hAnsi="Times New Roman" w:cs="Times New Roman"/>
          <w:color w:val="000000" w:themeColor="text1"/>
          <w:sz w:val="24"/>
          <w:szCs w:val="24"/>
        </w:rPr>
        <w:t xml:space="preserve">ypothesis </w:t>
      </w:r>
      <w:r w:rsidR="00E95FCD">
        <w:rPr>
          <w:rFonts w:ascii="Times New Roman" w:hAnsi="Times New Roman" w:cs="Times New Roman"/>
          <w:color w:val="000000" w:themeColor="text1"/>
          <w:sz w:val="24"/>
          <w:szCs w:val="24"/>
        </w:rPr>
        <w:t>t</w:t>
      </w:r>
      <w:r w:rsidR="00DC5029" w:rsidRPr="00F944EF">
        <w:rPr>
          <w:rFonts w:ascii="Times New Roman" w:hAnsi="Times New Roman" w:cs="Times New Roman"/>
          <w:color w:val="000000" w:themeColor="text1"/>
          <w:sz w:val="24"/>
          <w:szCs w:val="24"/>
        </w:rPr>
        <w:t>esting</w:t>
      </w:r>
      <w:bookmarkEnd w:id="60"/>
      <w:r w:rsidR="00DC5029" w:rsidRPr="00F944EF">
        <w:rPr>
          <w:rFonts w:ascii="Times New Roman" w:hAnsi="Times New Roman" w:cs="Times New Roman"/>
          <w:color w:val="000000" w:themeColor="text1"/>
          <w:sz w:val="24"/>
          <w:szCs w:val="24"/>
        </w:rPr>
        <w:t xml:space="preserve"> </w:t>
      </w:r>
    </w:p>
    <w:p w14:paraId="27564562" w14:textId="77777777" w:rsidR="00DC5029" w:rsidRPr="00F944EF" w:rsidRDefault="00DC5029" w:rsidP="00CB5DAE">
      <w:pPr>
        <w:rPr>
          <w:color w:val="000000" w:themeColor="text1"/>
        </w:rPr>
      </w:pPr>
    </w:p>
    <w:p w14:paraId="0D154B39" w14:textId="530E5FF5" w:rsidR="00A36E15" w:rsidRPr="00F944EF" w:rsidRDefault="00DC5029" w:rsidP="00FF642B">
      <w:pPr>
        <w:ind w:firstLine="720"/>
        <w:jc w:val="both"/>
        <w:rPr>
          <w:rFonts w:ascii="Times New Roman" w:hAnsi="Times New Roman" w:cs="Times New Roman"/>
          <w:color w:val="000000" w:themeColor="text1"/>
          <w:szCs w:val="24"/>
        </w:rPr>
      </w:pPr>
      <w:r w:rsidRPr="00F944EF">
        <w:rPr>
          <w:rFonts w:ascii="Times New Roman" w:eastAsia="Calibri" w:hAnsi="Times New Roman" w:cs="Times New Roman"/>
          <w:color w:val="000000" w:themeColor="text1"/>
          <w:szCs w:val="24"/>
        </w:rPr>
        <w:t xml:space="preserve">Having assessed the measurement model for reliability and validity, the next step is the assessment of the structural model. </w:t>
      </w:r>
      <w:r w:rsidRPr="00F944EF">
        <w:rPr>
          <w:rFonts w:ascii="Times New Roman" w:hAnsi="Times New Roman" w:cs="Times New Roman"/>
          <w:color w:val="000000" w:themeColor="text1"/>
          <w:szCs w:val="24"/>
        </w:rPr>
        <w:t>In the structural model of PLS analysis, hypotheses testing can be done. Here the path coefficients, t statistics, p values and errors are considered. A hypothesis is said to be accepted if i</w:t>
      </w:r>
      <w:r w:rsidRPr="00F944EF">
        <w:rPr>
          <w:rFonts w:ascii="Times New Roman" w:eastAsia="Calibri" w:hAnsi="Times New Roman" w:cs="Times New Roman"/>
          <w:color w:val="000000" w:themeColor="text1"/>
          <w:szCs w:val="24"/>
        </w:rPr>
        <w:t>t is significant at 5% level (t value &gt;1.96 or p&lt;0.05) (</w:t>
      </w:r>
      <w:proofErr w:type="spellStart"/>
      <w:r w:rsidRPr="00F944EF">
        <w:rPr>
          <w:rFonts w:ascii="Times New Roman" w:eastAsia="Calibri" w:hAnsi="Times New Roman" w:cs="Times New Roman"/>
          <w:color w:val="000000" w:themeColor="text1"/>
          <w:szCs w:val="24"/>
        </w:rPr>
        <w:t>Henseler</w:t>
      </w:r>
      <w:proofErr w:type="spellEnd"/>
      <w:r w:rsidRPr="00F944EF">
        <w:rPr>
          <w:rFonts w:ascii="Times New Roman" w:eastAsia="Calibri" w:hAnsi="Times New Roman" w:cs="Times New Roman"/>
          <w:color w:val="000000" w:themeColor="text1"/>
          <w:szCs w:val="24"/>
        </w:rPr>
        <w:t xml:space="preserve"> &amp; </w:t>
      </w:r>
      <w:proofErr w:type="spellStart"/>
      <w:r w:rsidRPr="00F944EF">
        <w:rPr>
          <w:rFonts w:ascii="Times New Roman" w:eastAsia="Calibri" w:hAnsi="Times New Roman" w:cs="Times New Roman"/>
          <w:color w:val="000000" w:themeColor="text1"/>
          <w:szCs w:val="24"/>
        </w:rPr>
        <w:t>Fassott</w:t>
      </w:r>
      <w:proofErr w:type="spellEnd"/>
      <w:r w:rsidRPr="00F944EF">
        <w:rPr>
          <w:rFonts w:ascii="Times New Roman" w:eastAsia="Calibri" w:hAnsi="Times New Roman" w:cs="Times New Roman"/>
          <w:color w:val="000000" w:themeColor="text1"/>
          <w:szCs w:val="24"/>
        </w:rPr>
        <w:t xml:space="preserve">, 2010). </w:t>
      </w:r>
      <w:r w:rsidRPr="00F944EF">
        <w:rPr>
          <w:rFonts w:ascii="Times New Roman" w:hAnsi="Times New Roman" w:cs="Times New Roman"/>
          <w:color w:val="000000" w:themeColor="text1"/>
          <w:szCs w:val="24"/>
        </w:rPr>
        <w:t xml:space="preserve">Table </w:t>
      </w:r>
      <w:r w:rsidR="00D42523">
        <w:rPr>
          <w:rFonts w:ascii="Times New Roman" w:hAnsi="Times New Roman" w:cs="Times New Roman"/>
          <w:color w:val="000000" w:themeColor="text1"/>
          <w:szCs w:val="24"/>
        </w:rPr>
        <w:t>4</w:t>
      </w:r>
      <w:r w:rsidRPr="00F944EF">
        <w:rPr>
          <w:rFonts w:ascii="Times New Roman" w:hAnsi="Times New Roman" w:cs="Times New Roman"/>
          <w:color w:val="000000" w:themeColor="text1"/>
          <w:szCs w:val="24"/>
        </w:rPr>
        <w:t xml:space="preserve"> shows the findings of the structural model for hypotheses testing. </w:t>
      </w:r>
    </w:p>
    <w:p w14:paraId="2EDF6B9C" w14:textId="77777777" w:rsidR="00CB5DAE" w:rsidRDefault="00CB5DAE" w:rsidP="00CB5DAE">
      <w:pPr>
        <w:rPr>
          <w:rFonts w:ascii="Times New Roman" w:hAnsi="Times New Roman" w:cs="Times New Roman"/>
          <w:i/>
          <w:iCs/>
          <w:color w:val="000000" w:themeColor="text1"/>
          <w:szCs w:val="36"/>
        </w:rPr>
      </w:pPr>
    </w:p>
    <w:p w14:paraId="45D9A1B1" w14:textId="21A1DF27" w:rsidR="00EA1F4F" w:rsidRPr="00FF642B" w:rsidRDefault="00EA1F4F" w:rsidP="00FF642B">
      <w:pPr>
        <w:ind w:firstLine="720"/>
        <w:jc w:val="both"/>
        <w:rPr>
          <w:rFonts w:ascii="Times New Roman" w:hAnsi="Times New Roman" w:cs="Times New Roman"/>
          <w:color w:val="000000" w:themeColor="text1"/>
          <w:szCs w:val="24"/>
        </w:rPr>
      </w:pPr>
      <w:bookmarkStart w:id="61" w:name="_Toc121602193"/>
      <w:r w:rsidRPr="00FF642B">
        <w:rPr>
          <w:rFonts w:ascii="Times New Roman" w:hAnsi="Times New Roman" w:cs="Times New Roman"/>
          <w:color w:val="000000" w:themeColor="text1"/>
          <w:szCs w:val="24"/>
        </w:rPr>
        <w:t xml:space="preserve">Table </w:t>
      </w:r>
      <w:r w:rsidR="00D42523">
        <w:rPr>
          <w:rFonts w:ascii="Times New Roman" w:hAnsi="Times New Roman" w:cs="Times New Roman"/>
          <w:color w:val="000000" w:themeColor="text1"/>
          <w:szCs w:val="24"/>
        </w:rPr>
        <w:t>4</w:t>
      </w:r>
      <w:r w:rsidRPr="00FF642B">
        <w:rPr>
          <w:rFonts w:ascii="Times New Roman" w:hAnsi="Times New Roman" w:cs="Times New Roman"/>
          <w:color w:val="000000" w:themeColor="text1"/>
          <w:szCs w:val="24"/>
        </w:rPr>
        <w:t>: Findings of the structural model</w:t>
      </w:r>
      <w:bookmarkEnd w:id="61"/>
    </w:p>
    <w:tbl>
      <w:tblPr>
        <w:tblStyle w:val="TableGrid"/>
        <w:tblpPr w:leftFromText="180" w:rightFromText="180" w:vertAnchor="text" w:tblpY="1"/>
        <w:tblOverlap w:val="never"/>
        <w:tblW w:w="9389" w:type="dxa"/>
        <w:tblLook w:val="04A0" w:firstRow="1" w:lastRow="0" w:firstColumn="1" w:lastColumn="0" w:noHBand="0" w:noVBand="1"/>
      </w:tblPr>
      <w:tblGrid>
        <w:gridCol w:w="3160"/>
        <w:gridCol w:w="2209"/>
        <w:gridCol w:w="1657"/>
        <w:gridCol w:w="1104"/>
        <w:gridCol w:w="1259"/>
      </w:tblGrid>
      <w:tr w:rsidR="00F944EF" w:rsidRPr="00F944EF" w14:paraId="46ED9282" w14:textId="77777777" w:rsidTr="006D293D">
        <w:trPr>
          <w:trHeight w:val="670"/>
        </w:trPr>
        <w:tc>
          <w:tcPr>
            <w:tcW w:w="3160" w:type="dxa"/>
          </w:tcPr>
          <w:p w14:paraId="346B001A"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 xml:space="preserve">Hypothesized Path </w:t>
            </w:r>
          </w:p>
        </w:tc>
        <w:tc>
          <w:tcPr>
            <w:tcW w:w="2209" w:type="dxa"/>
          </w:tcPr>
          <w:p w14:paraId="07EFB1BA"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 xml:space="preserve">Path coefficient </w:t>
            </w:r>
          </w:p>
        </w:tc>
        <w:tc>
          <w:tcPr>
            <w:tcW w:w="1657" w:type="dxa"/>
          </w:tcPr>
          <w:p w14:paraId="1181DC9A"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Standard Error</w:t>
            </w:r>
          </w:p>
        </w:tc>
        <w:tc>
          <w:tcPr>
            <w:tcW w:w="1104" w:type="dxa"/>
          </w:tcPr>
          <w:p w14:paraId="3DF8C3FB"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 xml:space="preserve">T Value </w:t>
            </w:r>
          </w:p>
        </w:tc>
        <w:tc>
          <w:tcPr>
            <w:tcW w:w="1259" w:type="dxa"/>
          </w:tcPr>
          <w:p w14:paraId="0B834B54"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 xml:space="preserve">P Value </w:t>
            </w:r>
          </w:p>
        </w:tc>
      </w:tr>
      <w:tr w:rsidR="00F944EF" w:rsidRPr="00F944EF" w14:paraId="3B951CAB" w14:textId="77777777" w:rsidTr="006D293D">
        <w:trPr>
          <w:trHeight w:val="327"/>
        </w:trPr>
        <w:tc>
          <w:tcPr>
            <w:tcW w:w="3160" w:type="dxa"/>
          </w:tcPr>
          <w:p w14:paraId="231A5986"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CE-&gt;LO (H1)</w:t>
            </w:r>
          </w:p>
        </w:tc>
        <w:tc>
          <w:tcPr>
            <w:tcW w:w="2209" w:type="dxa"/>
          </w:tcPr>
          <w:p w14:paraId="44E92A6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0.301</w:t>
            </w:r>
          </w:p>
        </w:tc>
        <w:tc>
          <w:tcPr>
            <w:tcW w:w="1657" w:type="dxa"/>
          </w:tcPr>
          <w:p w14:paraId="400D225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0.069</w:t>
            </w:r>
          </w:p>
        </w:tc>
        <w:tc>
          <w:tcPr>
            <w:tcW w:w="1104" w:type="dxa"/>
          </w:tcPr>
          <w:p w14:paraId="52EA2FE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4.257</w:t>
            </w:r>
          </w:p>
        </w:tc>
        <w:tc>
          <w:tcPr>
            <w:tcW w:w="1259" w:type="dxa"/>
          </w:tcPr>
          <w:p w14:paraId="7D3D8145"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r w:rsidR="00F944EF" w:rsidRPr="00F944EF" w14:paraId="57742C38" w14:textId="77777777" w:rsidTr="006D293D">
        <w:trPr>
          <w:trHeight w:val="327"/>
        </w:trPr>
        <w:tc>
          <w:tcPr>
            <w:tcW w:w="3160" w:type="dxa"/>
          </w:tcPr>
          <w:p w14:paraId="62799579"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CL-&gt; LO (H2)</w:t>
            </w:r>
          </w:p>
        </w:tc>
        <w:tc>
          <w:tcPr>
            <w:tcW w:w="2209" w:type="dxa"/>
          </w:tcPr>
          <w:p w14:paraId="6D683C7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0.038</w:t>
            </w:r>
          </w:p>
        </w:tc>
        <w:tc>
          <w:tcPr>
            <w:tcW w:w="1657" w:type="dxa"/>
          </w:tcPr>
          <w:p w14:paraId="52E57913"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0.064</w:t>
            </w:r>
          </w:p>
        </w:tc>
        <w:tc>
          <w:tcPr>
            <w:tcW w:w="1104" w:type="dxa"/>
          </w:tcPr>
          <w:p w14:paraId="4862BCD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0.592</w:t>
            </w:r>
          </w:p>
        </w:tc>
        <w:tc>
          <w:tcPr>
            <w:tcW w:w="1259" w:type="dxa"/>
          </w:tcPr>
          <w:p w14:paraId="0EF4913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0.554</w:t>
            </w:r>
          </w:p>
        </w:tc>
      </w:tr>
      <w:tr w:rsidR="00F944EF" w:rsidRPr="00F944EF" w14:paraId="5B01B5E7" w14:textId="77777777" w:rsidTr="006D293D">
        <w:trPr>
          <w:trHeight w:val="327"/>
        </w:trPr>
        <w:tc>
          <w:tcPr>
            <w:tcW w:w="3160" w:type="dxa"/>
          </w:tcPr>
          <w:p w14:paraId="1ED14B7E"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HOT-&gt;LO(H3)</w:t>
            </w:r>
          </w:p>
        </w:tc>
        <w:tc>
          <w:tcPr>
            <w:tcW w:w="2209" w:type="dxa"/>
          </w:tcPr>
          <w:p w14:paraId="5E49F0D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0.259</w:t>
            </w:r>
          </w:p>
        </w:tc>
        <w:tc>
          <w:tcPr>
            <w:tcW w:w="1657" w:type="dxa"/>
          </w:tcPr>
          <w:p w14:paraId="55AA7B85"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0.071</w:t>
            </w:r>
          </w:p>
        </w:tc>
        <w:tc>
          <w:tcPr>
            <w:tcW w:w="1104" w:type="dxa"/>
          </w:tcPr>
          <w:p w14:paraId="0851755C"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3.649</w:t>
            </w:r>
          </w:p>
        </w:tc>
        <w:tc>
          <w:tcPr>
            <w:tcW w:w="1259" w:type="dxa"/>
          </w:tcPr>
          <w:p w14:paraId="38100E4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r w:rsidR="00F944EF" w:rsidRPr="00F944EF" w14:paraId="654F39A2" w14:textId="77777777" w:rsidTr="006D293D">
        <w:trPr>
          <w:trHeight w:val="327"/>
        </w:trPr>
        <w:tc>
          <w:tcPr>
            <w:tcW w:w="3160" w:type="dxa"/>
          </w:tcPr>
          <w:p w14:paraId="6BAC4A83"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IE-&gt; LO(H4)</w:t>
            </w:r>
          </w:p>
        </w:tc>
        <w:tc>
          <w:tcPr>
            <w:tcW w:w="2209" w:type="dxa"/>
          </w:tcPr>
          <w:p w14:paraId="4BB37D7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0.095</w:t>
            </w:r>
          </w:p>
        </w:tc>
        <w:tc>
          <w:tcPr>
            <w:tcW w:w="1657" w:type="dxa"/>
          </w:tcPr>
          <w:p w14:paraId="3FE25F5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0.057</w:t>
            </w:r>
          </w:p>
        </w:tc>
        <w:tc>
          <w:tcPr>
            <w:tcW w:w="1104" w:type="dxa"/>
          </w:tcPr>
          <w:p w14:paraId="6A71075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1.643</w:t>
            </w:r>
          </w:p>
        </w:tc>
        <w:tc>
          <w:tcPr>
            <w:tcW w:w="1259" w:type="dxa"/>
          </w:tcPr>
          <w:p w14:paraId="0D327F6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0.101</w:t>
            </w:r>
          </w:p>
        </w:tc>
      </w:tr>
      <w:tr w:rsidR="00F944EF" w:rsidRPr="00F944EF" w14:paraId="73E8A20E" w14:textId="77777777" w:rsidTr="006D293D">
        <w:trPr>
          <w:trHeight w:val="327"/>
        </w:trPr>
        <w:tc>
          <w:tcPr>
            <w:tcW w:w="3160" w:type="dxa"/>
          </w:tcPr>
          <w:p w14:paraId="2B62EF2B"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SFI -&gt; LO(H5)</w:t>
            </w:r>
          </w:p>
        </w:tc>
        <w:tc>
          <w:tcPr>
            <w:tcW w:w="2209" w:type="dxa"/>
          </w:tcPr>
          <w:p w14:paraId="0D7E0D01"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0.115</w:t>
            </w:r>
          </w:p>
        </w:tc>
        <w:tc>
          <w:tcPr>
            <w:tcW w:w="1657" w:type="dxa"/>
          </w:tcPr>
          <w:p w14:paraId="37C5A4AC"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0.046</w:t>
            </w:r>
          </w:p>
        </w:tc>
        <w:tc>
          <w:tcPr>
            <w:tcW w:w="1104" w:type="dxa"/>
          </w:tcPr>
          <w:p w14:paraId="344B350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2.485</w:t>
            </w:r>
          </w:p>
        </w:tc>
        <w:tc>
          <w:tcPr>
            <w:tcW w:w="1259" w:type="dxa"/>
          </w:tcPr>
          <w:p w14:paraId="443D04A9"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0.013</w:t>
            </w:r>
          </w:p>
        </w:tc>
      </w:tr>
      <w:tr w:rsidR="00F944EF" w:rsidRPr="00F944EF" w14:paraId="653CA052" w14:textId="77777777" w:rsidTr="006D293D">
        <w:trPr>
          <w:trHeight w:val="342"/>
        </w:trPr>
        <w:tc>
          <w:tcPr>
            <w:tcW w:w="3160" w:type="dxa"/>
          </w:tcPr>
          <w:p w14:paraId="3E9DEB0C"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SSS -&gt; LO(H6)</w:t>
            </w:r>
          </w:p>
        </w:tc>
        <w:tc>
          <w:tcPr>
            <w:tcW w:w="2209" w:type="dxa"/>
          </w:tcPr>
          <w:p w14:paraId="4B4EFDD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0.221</w:t>
            </w:r>
          </w:p>
        </w:tc>
        <w:tc>
          <w:tcPr>
            <w:tcW w:w="1657" w:type="dxa"/>
          </w:tcPr>
          <w:p w14:paraId="306D93E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0.061</w:t>
            </w:r>
          </w:p>
        </w:tc>
        <w:tc>
          <w:tcPr>
            <w:tcW w:w="1104" w:type="dxa"/>
          </w:tcPr>
          <w:p w14:paraId="76CEBFA1"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3.613</w:t>
            </w:r>
          </w:p>
        </w:tc>
        <w:tc>
          <w:tcPr>
            <w:tcW w:w="1259" w:type="dxa"/>
          </w:tcPr>
          <w:p w14:paraId="749A79B9"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r w:rsidR="00F944EF" w:rsidRPr="00F944EF" w14:paraId="0A2B865F" w14:textId="77777777" w:rsidTr="006D293D">
        <w:trPr>
          <w:trHeight w:val="327"/>
        </w:trPr>
        <w:tc>
          <w:tcPr>
            <w:tcW w:w="3160" w:type="dxa"/>
          </w:tcPr>
          <w:p w14:paraId="61DF5C34"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CE-&gt;EMP (H7)</w:t>
            </w:r>
          </w:p>
        </w:tc>
        <w:tc>
          <w:tcPr>
            <w:tcW w:w="2209" w:type="dxa"/>
          </w:tcPr>
          <w:p w14:paraId="50E11EBE"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0.153</w:t>
            </w:r>
          </w:p>
        </w:tc>
        <w:tc>
          <w:tcPr>
            <w:tcW w:w="1657" w:type="dxa"/>
          </w:tcPr>
          <w:p w14:paraId="67652F6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0.075</w:t>
            </w:r>
          </w:p>
        </w:tc>
        <w:tc>
          <w:tcPr>
            <w:tcW w:w="1104" w:type="dxa"/>
          </w:tcPr>
          <w:p w14:paraId="2FD91841"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2.036</w:t>
            </w:r>
          </w:p>
        </w:tc>
        <w:tc>
          <w:tcPr>
            <w:tcW w:w="1259" w:type="dxa"/>
          </w:tcPr>
          <w:p w14:paraId="36843D2C"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0.042</w:t>
            </w:r>
          </w:p>
        </w:tc>
      </w:tr>
      <w:tr w:rsidR="00F944EF" w:rsidRPr="00F944EF" w14:paraId="6A5EACC2" w14:textId="77777777" w:rsidTr="006D293D">
        <w:trPr>
          <w:trHeight w:val="327"/>
        </w:trPr>
        <w:tc>
          <w:tcPr>
            <w:tcW w:w="3160" w:type="dxa"/>
          </w:tcPr>
          <w:p w14:paraId="42CEA5A1"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CL-&gt; EMP (H8)</w:t>
            </w:r>
          </w:p>
        </w:tc>
        <w:tc>
          <w:tcPr>
            <w:tcW w:w="2209" w:type="dxa"/>
          </w:tcPr>
          <w:p w14:paraId="0CB4F765"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0.040</w:t>
            </w:r>
          </w:p>
        </w:tc>
        <w:tc>
          <w:tcPr>
            <w:tcW w:w="1657" w:type="dxa"/>
          </w:tcPr>
          <w:p w14:paraId="1583925E"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0.061</w:t>
            </w:r>
          </w:p>
        </w:tc>
        <w:tc>
          <w:tcPr>
            <w:tcW w:w="1104" w:type="dxa"/>
          </w:tcPr>
          <w:p w14:paraId="7392EE39"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0.658</w:t>
            </w:r>
          </w:p>
        </w:tc>
        <w:tc>
          <w:tcPr>
            <w:tcW w:w="1259" w:type="dxa"/>
          </w:tcPr>
          <w:p w14:paraId="66C9E4E2"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0.510</w:t>
            </w:r>
          </w:p>
        </w:tc>
      </w:tr>
      <w:tr w:rsidR="00F944EF" w:rsidRPr="00F944EF" w14:paraId="13051A38" w14:textId="77777777" w:rsidTr="006D293D">
        <w:trPr>
          <w:trHeight w:val="327"/>
        </w:trPr>
        <w:tc>
          <w:tcPr>
            <w:tcW w:w="3160" w:type="dxa"/>
          </w:tcPr>
          <w:p w14:paraId="4D167594" w14:textId="43290D68"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HOT-&gt;EM</w:t>
            </w:r>
            <w:r w:rsidR="00511875" w:rsidRPr="00F944EF">
              <w:rPr>
                <w:rFonts w:ascii="Times New Roman" w:hAnsi="Times New Roman" w:cs="Times New Roman"/>
                <w:color w:val="000000" w:themeColor="text1"/>
                <w:w w:val="96"/>
                <w:sz w:val="24"/>
                <w:szCs w:val="24"/>
              </w:rPr>
              <w:t>P</w:t>
            </w:r>
            <w:r w:rsidRPr="00F944EF">
              <w:rPr>
                <w:rFonts w:ascii="Times New Roman" w:hAnsi="Times New Roman" w:cs="Times New Roman"/>
                <w:color w:val="000000" w:themeColor="text1"/>
                <w:w w:val="96"/>
                <w:sz w:val="24"/>
                <w:szCs w:val="24"/>
              </w:rPr>
              <w:t>(H9)</w:t>
            </w:r>
          </w:p>
        </w:tc>
        <w:tc>
          <w:tcPr>
            <w:tcW w:w="2209" w:type="dxa"/>
          </w:tcPr>
          <w:p w14:paraId="71A98634"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0.316</w:t>
            </w:r>
          </w:p>
        </w:tc>
        <w:tc>
          <w:tcPr>
            <w:tcW w:w="1657" w:type="dxa"/>
          </w:tcPr>
          <w:p w14:paraId="0F8E781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0.077</w:t>
            </w:r>
          </w:p>
        </w:tc>
        <w:tc>
          <w:tcPr>
            <w:tcW w:w="1104" w:type="dxa"/>
          </w:tcPr>
          <w:p w14:paraId="67A30138"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4.097</w:t>
            </w:r>
          </w:p>
        </w:tc>
        <w:tc>
          <w:tcPr>
            <w:tcW w:w="1259" w:type="dxa"/>
          </w:tcPr>
          <w:p w14:paraId="7372B7E1"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r w:rsidR="00F944EF" w:rsidRPr="00F944EF" w14:paraId="639461B7" w14:textId="77777777" w:rsidTr="006D293D">
        <w:trPr>
          <w:trHeight w:val="342"/>
        </w:trPr>
        <w:tc>
          <w:tcPr>
            <w:tcW w:w="3160" w:type="dxa"/>
          </w:tcPr>
          <w:p w14:paraId="45CB83FA"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IE-&gt; EMP (H10)</w:t>
            </w:r>
          </w:p>
        </w:tc>
        <w:tc>
          <w:tcPr>
            <w:tcW w:w="2209" w:type="dxa"/>
          </w:tcPr>
          <w:p w14:paraId="2B92D90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0.110</w:t>
            </w:r>
          </w:p>
        </w:tc>
        <w:tc>
          <w:tcPr>
            <w:tcW w:w="1657" w:type="dxa"/>
          </w:tcPr>
          <w:p w14:paraId="3B9D8949"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0.050</w:t>
            </w:r>
          </w:p>
        </w:tc>
        <w:tc>
          <w:tcPr>
            <w:tcW w:w="1104" w:type="dxa"/>
          </w:tcPr>
          <w:p w14:paraId="25A88CE3"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2.201</w:t>
            </w:r>
          </w:p>
        </w:tc>
        <w:tc>
          <w:tcPr>
            <w:tcW w:w="1259" w:type="dxa"/>
          </w:tcPr>
          <w:p w14:paraId="4E31B25C"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0.028</w:t>
            </w:r>
          </w:p>
        </w:tc>
      </w:tr>
      <w:tr w:rsidR="00F944EF" w:rsidRPr="00F944EF" w14:paraId="2D04EDF5" w14:textId="77777777" w:rsidTr="006D293D">
        <w:trPr>
          <w:trHeight w:val="327"/>
        </w:trPr>
        <w:tc>
          <w:tcPr>
            <w:tcW w:w="3160" w:type="dxa"/>
          </w:tcPr>
          <w:p w14:paraId="4E7591B5"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SFI -&gt; EMP (H11)</w:t>
            </w:r>
          </w:p>
        </w:tc>
        <w:tc>
          <w:tcPr>
            <w:tcW w:w="2209" w:type="dxa"/>
          </w:tcPr>
          <w:p w14:paraId="0F6399A2"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-0.058</w:t>
            </w:r>
          </w:p>
        </w:tc>
        <w:tc>
          <w:tcPr>
            <w:tcW w:w="1657" w:type="dxa"/>
          </w:tcPr>
          <w:p w14:paraId="7B099D43"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0.057</w:t>
            </w:r>
          </w:p>
        </w:tc>
        <w:tc>
          <w:tcPr>
            <w:tcW w:w="1104" w:type="dxa"/>
          </w:tcPr>
          <w:p w14:paraId="3AE30322"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1.013</w:t>
            </w:r>
          </w:p>
        </w:tc>
        <w:tc>
          <w:tcPr>
            <w:tcW w:w="1259" w:type="dxa"/>
          </w:tcPr>
          <w:p w14:paraId="31FC097E"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0.311</w:t>
            </w:r>
          </w:p>
        </w:tc>
      </w:tr>
      <w:tr w:rsidR="00F944EF" w:rsidRPr="00F944EF" w14:paraId="5831C11E" w14:textId="77777777" w:rsidTr="006D293D">
        <w:trPr>
          <w:trHeight w:val="327"/>
        </w:trPr>
        <w:tc>
          <w:tcPr>
            <w:tcW w:w="3160" w:type="dxa"/>
          </w:tcPr>
          <w:p w14:paraId="312998E9"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SSS -&gt; EMP(H12)</w:t>
            </w:r>
          </w:p>
        </w:tc>
        <w:tc>
          <w:tcPr>
            <w:tcW w:w="2209" w:type="dxa"/>
          </w:tcPr>
          <w:p w14:paraId="23DBF25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-0.037</w:t>
            </w:r>
          </w:p>
        </w:tc>
        <w:tc>
          <w:tcPr>
            <w:tcW w:w="1657" w:type="dxa"/>
          </w:tcPr>
          <w:p w14:paraId="47EDE42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0.068</w:t>
            </w:r>
          </w:p>
        </w:tc>
        <w:tc>
          <w:tcPr>
            <w:tcW w:w="1104" w:type="dxa"/>
          </w:tcPr>
          <w:p w14:paraId="0C577EF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0.547</w:t>
            </w:r>
          </w:p>
        </w:tc>
        <w:tc>
          <w:tcPr>
            <w:tcW w:w="1259" w:type="dxa"/>
          </w:tcPr>
          <w:p w14:paraId="13AFBEA7"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0.584</w:t>
            </w:r>
          </w:p>
        </w:tc>
      </w:tr>
      <w:tr w:rsidR="00F944EF" w:rsidRPr="00F944EF" w14:paraId="325A07C2" w14:textId="77777777" w:rsidTr="006D293D">
        <w:trPr>
          <w:trHeight w:val="327"/>
        </w:trPr>
        <w:tc>
          <w:tcPr>
            <w:tcW w:w="3160" w:type="dxa"/>
          </w:tcPr>
          <w:p w14:paraId="07CA7B70"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LO-&gt;EMP (H13)</w:t>
            </w:r>
          </w:p>
        </w:tc>
        <w:tc>
          <w:tcPr>
            <w:tcW w:w="2209" w:type="dxa"/>
          </w:tcPr>
          <w:p w14:paraId="7DEE1B8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0.329</w:t>
            </w:r>
          </w:p>
        </w:tc>
        <w:tc>
          <w:tcPr>
            <w:tcW w:w="1657" w:type="dxa"/>
          </w:tcPr>
          <w:p w14:paraId="32A1F6F6"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0.087</w:t>
            </w:r>
          </w:p>
        </w:tc>
        <w:tc>
          <w:tcPr>
            <w:tcW w:w="1104" w:type="dxa"/>
          </w:tcPr>
          <w:p w14:paraId="0A8BFFC8"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3.757</w:t>
            </w:r>
          </w:p>
        </w:tc>
        <w:tc>
          <w:tcPr>
            <w:tcW w:w="1259" w:type="dxa"/>
          </w:tcPr>
          <w:p w14:paraId="37E048EA"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bl>
    <w:p w14:paraId="42E873A5" w14:textId="77777777" w:rsidR="00DC5029" w:rsidRPr="00F944EF" w:rsidRDefault="00DC5029" w:rsidP="00CB5DAE">
      <w:pPr>
        <w:rPr>
          <w:color w:val="000000" w:themeColor="text1"/>
        </w:rPr>
      </w:pPr>
    </w:p>
    <w:p w14:paraId="6AA9566F" w14:textId="77777777" w:rsidR="00DC5029" w:rsidRPr="00F944EF" w:rsidRDefault="00DC5029" w:rsidP="00FF642B">
      <w:pPr>
        <w:ind w:firstLine="720"/>
        <w:jc w:val="both"/>
        <w:rPr>
          <w:rFonts w:ascii="Times New Roman" w:eastAsia="Calibri" w:hAnsi="Times New Roman" w:cs="Times New Roman"/>
          <w:color w:val="000000" w:themeColor="text1"/>
          <w:szCs w:val="24"/>
        </w:rPr>
      </w:pPr>
    </w:p>
    <w:p w14:paraId="0D38FD47" w14:textId="77777777" w:rsidR="002023DD" w:rsidRPr="00F944EF" w:rsidRDefault="00DC5029" w:rsidP="002023DD">
      <w:pPr>
        <w:ind w:firstLine="720"/>
        <w:jc w:val="both"/>
        <w:rPr>
          <w:rFonts w:ascii="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xml:space="preserve">The smart pls 2.0M3 was used for testing the structural estimates of the constructs of this study for hypotheses testing. </w:t>
      </w:r>
      <w:r w:rsidR="00D42523">
        <w:rPr>
          <w:rFonts w:ascii="Times New Roman" w:eastAsia="Times New Roman" w:hAnsi="Times New Roman" w:cs="Times New Roman"/>
          <w:color w:val="000000" w:themeColor="text1"/>
          <w:szCs w:val="24"/>
        </w:rPr>
        <w:t xml:space="preserve">Result </w:t>
      </w:r>
      <w:r w:rsidRPr="00F944EF">
        <w:rPr>
          <w:rFonts w:ascii="Times New Roman" w:eastAsia="Times New Roman" w:hAnsi="Times New Roman" w:cs="Times New Roman"/>
          <w:color w:val="000000" w:themeColor="text1"/>
          <w:szCs w:val="24"/>
        </w:rPr>
        <w:t>demonstrates the findings of structural model for hypotheses testing.  The findings support Hypothesis (1) one as the path coefficient value (0.301) is significant at 1 percent (P, &lt;0.01) level. So</w:t>
      </w:r>
      <w:r w:rsidR="00D42523">
        <w:rPr>
          <w:rFonts w:ascii="Times New Roman" w:eastAsia="Times New Roman" w:hAnsi="Times New Roman" w:cs="Times New Roman"/>
          <w:color w:val="000000" w:themeColor="text1"/>
          <w:szCs w:val="24"/>
        </w:rPr>
        <w:t>,</w:t>
      </w:r>
      <w:r w:rsidRPr="00F944EF">
        <w:rPr>
          <w:rFonts w:ascii="Times New Roman" w:eastAsia="Times New Roman" w:hAnsi="Times New Roman" w:cs="Times New Roman"/>
          <w:color w:val="000000" w:themeColor="text1"/>
          <w:szCs w:val="24"/>
        </w:rPr>
        <w:t xml:space="preserve"> CE positively influences the LO of graduates. Hypothesis (2) two is rejected because the path coefficient value (0.038) is insignificant (t-statistic, 0.592; P&gt; 0.05). Therefore</w:t>
      </w:r>
      <w:r w:rsidR="00D42523">
        <w:rPr>
          <w:rFonts w:ascii="Times New Roman" w:eastAsia="Times New Roman" w:hAnsi="Times New Roman" w:cs="Times New Roman"/>
          <w:color w:val="000000" w:themeColor="text1"/>
          <w:szCs w:val="24"/>
        </w:rPr>
        <w:t>,</w:t>
      </w:r>
      <w:r w:rsidRPr="00F944EF">
        <w:rPr>
          <w:rFonts w:ascii="Times New Roman" w:eastAsia="Times New Roman" w:hAnsi="Times New Roman" w:cs="Times New Roman"/>
          <w:color w:val="000000" w:themeColor="text1"/>
          <w:szCs w:val="24"/>
        </w:rPr>
        <w:t xml:space="preserve"> the findings indicate that CL doesn’t significantly influence the LO of graduates.  Hypothesis 3 is supported because the path coefficient of HOT with LO is significant (path coefficient, 0.259; t, 3.649).</w:t>
      </w:r>
      <w:r w:rsidR="002023DD">
        <w:rPr>
          <w:rFonts w:ascii="Times New Roman" w:eastAsia="Times New Roman" w:hAnsi="Times New Roman" w:cs="Times New Roman"/>
          <w:color w:val="000000" w:themeColor="text1"/>
          <w:szCs w:val="24"/>
        </w:rPr>
        <w:t xml:space="preserve"> </w:t>
      </w:r>
      <w:r w:rsidR="002023DD" w:rsidRPr="00F944EF">
        <w:rPr>
          <w:rFonts w:ascii="Times New Roman" w:hAnsi="Times New Roman" w:cs="Times New Roman"/>
          <w:color w:val="000000" w:themeColor="text1"/>
          <w:szCs w:val="24"/>
        </w:rPr>
        <w:t xml:space="preserve">Figure </w:t>
      </w:r>
      <w:r w:rsidR="002023DD">
        <w:rPr>
          <w:rFonts w:ascii="Times New Roman" w:hAnsi="Times New Roman" w:cs="Times New Roman"/>
          <w:color w:val="000000" w:themeColor="text1"/>
          <w:szCs w:val="24"/>
        </w:rPr>
        <w:t>3</w:t>
      </w:r>
      <w:r w:rsidR="002023DD" w:rsidRPr="00F944EF">
        <w:rPr>
          <w:rFonts w:ascii="Times New Roman" w:hAnsi="Times New Roman" w:cs="Times New Roman"/>
          <w:color w:val="000000" w:themeColor="text1"/>
          <w:szCs w:val="24"/>
        </w:rPr>
        <w:t xml:space="preserve"> also shows the PLS structural model output.</w:t>
      </w:r>
    </w:p>
    <w:p w14:paraId="7D65C3D3" w14:textId="5E595399" w:rsidR="00DC5029" w:rsidRPr="00F944EF" w:rsidRDefault="00DC5029" w:rsidP="00FF642B">
      <w:pPr>
        <w:ind w:firstLine="720"/>
        <w:jc w:val="both"/>
        <w:rPr>
          <w:rFonts w:ascii="Times New Roman" w:eastAsia="Times New Roman" w:hAnsi="Times New Roman" w:cs="Times New Roman"/>
          <w:color w:val="000000" w:themeColor="text1"/>
          <w:szCs w:val="24"/>
        </w:rPr>
      </w:pPr>
    </w:p>
    <w:p w14:paraId="44167E3F" w14:textId="77777777" w:rsidR="00DC5029" w:rsidRPr="00F944EF" w:rsidRDefault="00DC5029" w:rsidP="00FF642B">
      <w:pPr>
        <w:jc w:val="both"/>
        <w:rPr>
          <w:rFonts w:ascii="Times New Roman" w:eastAsia="Times New Roman" w:hAnsi="Times New Roman" w:cs="Times New Roman"/>
          <w:color w:val="000000" w:themeColor="text1"/>
          <w:szCs w:val="24"/>
        </w:rPr>
      </w:pPr>
    </w:p>
    <w:p w14:paraId="2DF615D3" w14:textId="77777777" w:rsidR="00DC5029" w:rsidRPr="00F944EF" w:rsidRDefault="00DC5029" w:rsidP="00FF642B">
      <w:pPr>
        <w:jc w:val="both"/>
        <w:rPr>
          <w:rFonts w:ascii="Times New Roman" w:eastAsia="Times New Roman" w:hAnsi="Times New Roman" w:cs="Times New Roman"/>
          <w:color w:val="000000" w:themeColor="text1"/>
          <w:szCs w:val="24"/>
        </w:rPr>
      </w:pPr>
      <w:commentRangeStart w:id="62"/>
      <w:r w:rsidRPr="00F944EF">
        <w:rPr>
          <w:rFonts w:ascii="Times New Roman" w:eastAsia="Times New Roman" w:hAnsi="Times New Roman" w:cs="Times New Roman"/>
          <w:noProof/>
          <w:color w:val="000000" w:themeColor="text1"/>
          <w:szCs w:val="24"/>
          <w:lang w:bidi="ar-SA"/>
        </w:rPr>
        <w:lastRenderedPageBreak/>
        <w:drawing>
          <wp:inline distT="0" distB="0" distL="0" distR="0" wp14:anchorId="08E2B643" wp14:editId="7C76E374">
            <wp:extent cx="5943600" cy="3320953"/>
            <wp:effectExtent l="0" t="0" r="0" b="0"/>
            <wp:docPr id="2" name="Picture 2" descr="C:\Users\Asus\Desktop\Shamim Bhai\BOU-SM without item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Shamim Bhai\BOU-SM without items.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320953"/>
                    </a:xfrm>
                    <a:prstGeom prst="rect">
                      <a:avLst/>
                    </a:prstGeom>
                    <a:noFill/>
                    <a:ln>
                      <a:noFill/>
                    </a:ln>
                  </pic:spPr>
                </pic:pic>
              </a:graphicData>
            </a:graphic>
          </wp:inline>
        </w:drawing>
      </w:r>
      <w:commentRangeEnd w:id="62"/>
      <w:r w:rsidR="00A62569">
        <w:rPr>
          <w:rStyle w:val="CommentReference"/>
        </w:rPr>
        <w:commentReference w:id="62"/>
      </w:r>
    </w:p>
    <w:p w14:paraId="3637F263" w14:textId="06F383C0" w:rsidR="00875144" w:rsidRPr="00F944EF" w:rsidRDefault="00875144" w:rsidP="00CB5DAE">
      <w:pPr>
        <w:pStyle w:val="Caption"/>
        <w:jc w:val="both"/>
        <w:rPr>
          <w:rFonts w:ascii="Times New Roman" w:hAnsi="Times New Roman" w:cs="Times New Roman"/>
          <w:color w:val="000000" w:themeColor="text1"/>
          <w:sz w:val="24"/>
          <w:szCs w:val="36"/>
        </w:rPr>
      </w:pPr>
      <w:bookmarkStart w:id="63" w:name="_Toc121591910"/>
      <w:r w:rsidRPr="00F944EF">
        <w:rPr>
          <w:rFonts w:ascii="Times New Roman" w:hAnsi="Times New Roman" w:cs="Times New Roman"/>
          <w:color w:val="000000" w:themeColor="text1"/>
          <w:sz w:val="24"/>
          <w:szCs w:val="36"/>
        </w:rPr>
        <w:t xml:space="preserve">Figure </w:t>
      </w:r>
      <w:r w:rsidR="00D42523">
        <w:rPr>
          <w:rFonts w:ascii="Times New Roman" w:hAnsi="Times New Roman" w:cs="Times New Roman"/>
          <w:color w:val="000000" w:themeColor="text1"/>
          <w:sz w:val="24"/>
          <w:szCs w:val="36"/>
        </w:rPr>
        <w:t>3</w:t>
      </w:r>
      <w:r w:rsidRPr="00F944EF">
        <w:rPr>
          <w:rFonts w:ascii="Times New Roman" w:hAnsi="Times New Roman" w:cs="Times New Roman"/>
          <w:color w:val="000000" w:themeColor="text1"/>
          <w:sz w:val="24"/>
          <w:szCs w:val="36"/>
        </w:rPr>
        <w:t>: Structural Model output</w:t>
      </w:r>
      <w:bookmarkEnd w:id="63"/>
    </w:p>
    <w:p w14:paraId="5DAE5BA7" w14:textId="77777777" w:rsidR="00875144" w:rsidRPr="00F944EF" w:rsidRDefault="00875144" w:rsidP="00FF642B">
      <w:pPr>
        <w:jc w:val="both"/>
        <w:rPr>
          <w:rFonts w:ascii="Times New Roman" w:eastAsia="Times New Roman" w:hAnsi="Times New Roman" w:cs="Times New Roman"/>
          <w:color w:val="000000" w:themeColor="text1"/>
          <w:szCs w:val="24"/>
        </w:rPr>
      </w:pPr>
    </w:p>
    <w:p w14:paraId="7DDB2179" w14:textId="77777777" w:rsidR="00DC5029" w:rsidRPr="00F944EF" w:rsidRDefault="00DC5029" w:rsidP="00FF642B">
      <w:pPr>
        <w:jc w:val="both"/>
        <w:rPr>
          <w:rFonts w:ascii="Times New Roman" w:eastAsia="Times New Roman" w:hAnsi="Times New Roman" w:cs="Times New Roman"/>
          <w:color w:val="000000" w:themeColor="text1"/>
          <w:szCs w:val="24"/>
        </w:rPr>
      </w:pPr>
    </w:p>
    <w:p w14:paraId="5AA02D05" w14:textId="1DCA46DB" w:rsidR="00DC5029" w:rsidRPr="00F944EF" w:rsidRDefault="00DC5029" w:rsidP="00FF642B">
      <w:pPr>
        <w:ind w:firstLine="720"/>
        <w:jc w:val="both"/>
        <w:rPr>
          <w:rFonts w:ascii="Times New Roman" w:hAnsi="Times New Roman" w:cs="Times New Roman"/>
          <w:b/>
          <w:color w:val="000000" w:themeColor="text1"/>
          <w:szCs w:val="24"/>
        </w:rPr>
        <w:sectPr w:rsidR="00DC5029" w:rsidRPr="00F944EF" w:rsidSect="00E95FCD">
          <w:footerReference w:type="default" r:id="rId14"/>
          <w:pgSz w:w="12240" w:h="15840"/>
          <w:pgMar w:top="1440" w:right="1440" w:bottom="1440" w:left="1440" w:header="0" w:footer="0" w:gutter="0"/>
          <w:cols w:space="720" w:equalWidth="0">
            <w:col w:w="9360"/>
          </w:cols>
          <w:docGrid w:linePitch="326"/>
        </w:sectPr>
      </w:pPr>
      <w:r w:rsidRPr="00F944EF">
        <w:rPr>
          <w:rFonts w:ascii="Times New Roman" w:eastAsia="Times New Roman" w:hAnsi="Times New Roman" w:cs="Times New Roman"/>
          <w:color w:val="000000" w:themeColor="text1"/>
          <w:szCs w:val="24"/>
        </w:rPr>
        <w:t>Again</w:t>
      </w:r>
      <w:r w:rsidR="00525DE0">
        <w:rPr>
          <w:rFonts w:ascii="Times New Roman" w:eastAsia="Times New Roman" w:hAnsi="Times New Roman" w:cs="Times New Roman"/>
          <w:color w:val="000000" w:themeColor="text1"/>
          <w:szCs w:val="24"/>
        </w:rPr>
        <w:t>,</w:t>
      </w:r>
      <w:r w:rsidRPr="00F944EF">
        <w:rPr>
          <w:rFonts w:ascii="Times New Roman" w:eastAsia="Times New Roman" w:hAnsi="Times New Roman" w:cs="Times New Roman"/>
          <w:color w:val="000000" w:themeColor="text1"/>
          <w:szCs w:val="24"/>
        </w:rPr>
        <w:t xml:space="preserve"> the findings don’t support hypothesis </w:t>
      </w:r>
      <w:r w:rsidR="00ED684F" w:rsidRPr="00F944EF">
        <w:rPr>
          <w:rFonts w:ascii="Times New Roman" w:eastAsia="Times New Roman" w:hAnsi="Times New Roman" w:cs="Times New Roman"/>
          <w:color w:val="000000" w:themeColor="text1"/>
          <w:szCs w:val="24"/>
        </w:rPr>
        <w:t>H4</w:t>
      </w:r>
      <w:r w:rsidRPr="00F944EF">
        <w:rPr>
          <w:rFonts w:ascii="Times New Roman" w:eastAsia="Times New Roman" w:hAnsi="Times New Roman" w:cs="Times New Roman"/>
          <w:color w:val="000000" w:themeColor="text1"/>
          <w:szCs w:val="24"/>
        </w:rPr>
        <w:t xml:space="preserve"> because IE is insignificantly correlated with LO (path coefficient, 0.095; t-statistics, 1.643). Hypothesis five (H5) is also supported since the path coefficient value (0.115) is positive and significant (t-statistics, 2.485; p&lt;0.01).  So SFI is an important predictor of the LO of graduates. Findings also support hypothesis six (H6) because the path coefficient value is 0.221 which is significant also (t-statistics, 3.613; p&lt;0.01). So SSS positively influences the LO of graduates. Findings also support hypothesis seven (H7) since the path coefficient value (0.153) is significant (t, 2.036; p&lt;0.05). Hypothesis eight (H8) is not supported since the path coefficient value (0.040) of CL with EMP is insignificant (t-statistics, 4.097; p&lt;0.000). Findings also support hypothesis nine (H9) since the path coefficient value (0.153) of HOT with EMP is significant (t, 2.036; p&lt;0.05). Hypothesis ten (H10</w:t>
      </w:r>
      <w:r w:rsidR="00EA1F4F" w:rsidRPr="00F944EF">
        <w:rPr>
          <w:rFonts w:ascii="Times New Roman" w:eastAsia="Times New Roman" w:hAnsi="Times New Roman" w:cs="Times New Roman"/>
          <w:color w:val="000000" w:themeColor="text1"/>
          <w:szCs w:val="24"/>
        </w:rPr>
        <w:t>) is</w:t>
      </w:r>
      <w:r w:rsidRPr="00F944EF">
        <w:rPr>
          <w:rFonts w:ascii="Times New Roman" w:eastAsia="Times New Roman" w:hAnsi="Times New Roman" w:cs="Times New Roman"/>
          <w:color w:val="000000" w:themeColor="text1"/>
          <w:szCs w:val="24"/>
        </w:rPr>
        <w:t xml:space="preserve"> also supported as </w:t>
      </w:r>
      <w:r w:rsidR="00EA1F4F" w:rsidRPr="00F944EF">
        <w:rPr>
          <w:rFonts w:ascii="Times New Roman" w:eastAsia="Times New Roman" w:hAnsi="Times New Roman" w:cs="Times New Roman"/>
          <w:color w:val="000000" w:themeColor="text1"/>
          <w:szCs w:val="24"/>
        </w:rPr>
        <w:t>the path</w:t>
      </w:r>
      <w:r w:rsidRPr="00F944EF">
        <w:rPr>
          <w:rFonts w:ascii="Times New Roman" w:eastAsia="Times New Roman" w:hAnsi="Times New Roman" w:cs="Times New Roman"/>
          <w:color w:val="000000" w:themeColor="text1"/>
          <w:szCs w:val="24"/>
        </w:rPr>
        <w:t xml:space="preserve"> coefficient value (0.110) of IE with EMP is significant (t, 2.201; p&lt;0.05).  Hypothesis eleven (H11</w:t>
      </w:r>
      <w:r w:rsidR="00EA1F4F" w:rsidRPr="00F944EF">
        <w:rPr>
          <w:rFonts w:ascii="Times New Roman" w:eastAsia="Times New Roman" w:hAnsi="Times New Roman" w:cs="Times New Roman"/>
          <w:color w:val="000000" w:themeColor="text1"/>
          <w:szCs w:val="24"/>
        </w:rPr>
        <w:t>) is</w:t>
      </w:r>
      <w:r w:rsidRPr="00F944EF">
        <w:rPr>
          <w:rFonts w:ascii="Times New Roman" w:eastAsia="Times New Roman" w:hAnsi="Times New Roman" w:cs="Times New Roman"/>
          <w:color w:val="000000" w:themeColor="text1"/>
          <w:szCs w:val="24"/>
        </w:rPr>
        <w:t xml:space="preserve"> rejected as there </w:t>
      </w:r>
      <w:r w:rsidR="00EA1F4F" w:rsidRPr="00F944EF">
        <w:rPr>
          <w:rFonts w:ascii="Times New Roman" w:eastAsia="Times New Roman" w:hAnsi="Times New Roman" w:cs="Times New Roman"/>
          <w:color w:val="000000" w:themeColor="text1"/>
          <w:szCs w:val="24"/>
        </w:rPr>
        <w:t>is negative</w:t>
      </w:r>
      <w:r w:rsidRPr="00F944EF">
        <w:rPr>
          <w:rFonts w:ascii="Times New Roman" w:eastAsia="Times New Roman" w:hAnsi="Times New Roman" w:cs="Times New Roman"/>
          <w:color w:val="000000" w:themeColor="text1"/>
          <w:szCs w:val="24"/>
        </w:rPr>
        <w:t xml:space="preserve"> relationship (path coefficient, -0.058) between SFI and   EMP and it is insignificant (t, 1.013).  Hypothesis twelve (H12</w:t>
      </w:r>
      <w:r w:rsidR="00EA1F4F" w:rsidRPr="00F944EF">
        <w:rPr>
          <w:rFonts w:ascii="Times New Roman" w:eastAsia="Times New Roman" w:hAnsi="Times New Roman" w:cs="Times New Roman"/>
          <w:color w:val="000000" w:themeColor="text1"/>
          <w:szCs w:val="24"/>
        </w:rPr>
        <w:t>) is</w:t>
      </w:r>
      <w:r w:rsidRPr="00F944EF">
        <w:rPr>
          <w:rFonts w:ascii="Times New Roman" w:eastAsia="Times New Roman" w:hAnsi="Times New Roman" w:cs="Times New Roman"/>
          <w:color w:val="000000" w:themeColor="text1"/>
          <w:szCs w:val="24"/>
        </w:rPr>
        <w:t xml:space="preserve"> also rejected as there </w:t>
      </w:r>
      <w:r w:rsidR="00EA1F4F" w:rsidRPr="00F944EF">
        <w:rPr>
          <w:rFonts w:ascii="Times New Roman" w:eastAsia="Times New Roman" w:hAnsi="Times New Roman" w:cs="Times New Roman"/>
          <w:color w:val="000000" w:themeColor="text1"/>
          <w:szCs w:val="24"/>
        </w:rPr>
        <w:t>is negative</w:t>
      </w:r>
      <w:r w:rsidRPr="00F944EF">
        <w:rPr>
          <w:rFonts w:ascii="Times New Roman" w:eastAsia="Times New Roman" w:hAnsi="Times New Roman" w:cs="Times New Roman"/>
          <w:color w:val="000000" w:themeColor="text1"/>
          <w:szCs w:val="24"/>
        </w:rPr>
        <w:t xml:space="preserve"> relationship (path coefficient, -0.037) between SSS and   EMP and it is insignificant (t, 0.547). </w:t>
      </w:r>
      <w:r w:rsidR="00EA1F4F" w:rsidRPr="00F944EF">
        <w:rPr>
          <w:rFonts w:ascii="Times New Roman" w:eastAsia="Times New Roman" w:hAnsi="Times New Roman" w:cs="Times New Roman"/>
          <w:color w:val="000000" w:themeColor="text1"/>
          <w:szCs w:val="24"/>
        </w:rPr>
        <w:t>Finally,</w:t>
      </w:r>
      <w:r w:rsidRPr="00F944EF">
        <w:rPr>
          <w:rFonts w:ascii="Times New Roman" w:eastAsia="Times New Roman" w:hAnsi="Times New Roman" w:cs="Times New Roman"/>
          <w:color w:val="000000" w:themeColor="text1"/>
          <w:szCs w:val="24"/>
        </w:rPr>
        <w:t xml:space="preserve"> hypothesis thirteen (H13) is supported because the relationship between LO and EMP is positive and significant (path coefficient, 0.329; t, 3.757)</w:t>
      </w:r>
    </w:p>
    <w:p w14:paraId="093C9861" w14:textId="77777777" w:rsidR="00451393" w:rsidRPr="00F944EF" w:rsidRDefault="00451393" w:rsidP="00FF642B">
      <w:pPr>
        <w:pStyle w:val="Heading2"/>
        <w:spacing w:before="0" w:line="240" w:lineRule="auto"/>
        <w:rPr>
          <w:rFonts w:ascii="Times New Roman" w:hAnsi="Times New Roman" w:cs="Times New Roman"/>
          <w:color w:val="000000" w:themeColor="text1"/>
          <w:sz w:val="24"/>
          <w:szCs w:val="24"/>
        </w:rPr>
        <w:sectPr w:rsidR="00451393" w:rsidRPr="00F944EF">
          <w:footerReference w:type="default" r:id="rId15"/>
          <w:pgSz w:w="11906" w:h="16838"/>
          <w:pgMar w:top="1440" w:right="1440" w:bottom="1440" w:left="1440" w:header="708" w:footer="708" w:gutter="0"/>
          <w:cols w:space="708"/>
          <w:docGrid w:linePitch="360"/>
        </w:sectPr>
      </w:pPr>
    </w:p>
    <w:p w14:paraId="4DEC01A4" w14:textId="3446BEBB" w:rsidR="00DC5029" w:rsidRPr="00F944EF" w:rsidRDefault="00CB5DAE" w:rsidP="00FF642B">
      <w:pPr>
        <w:pStyle w:val="Heading2"/>
        <w:spacing w:before="0" w:line="240" w:lineRule="auto"/>
        <w:rPr>
          <w:rFonts w:ascii="Times New Roman" w:hAnsi="Times New Roman" w:cs="Times New Roman"/>
          <w:b w:val="0"/>
          <w:color w:val="000000" w:themeColor="text1"/>
          <w:szCs w:val="24"/>
        </w:rPr>
      </w:pPr>
      <w:bookmarkStart w:id="64" w:name="_Toc121602614"/>
      <w:r>
        <w:rPr>
          <w:rFonts w:ascii="Times New Roman" w:hAnsi="Times New Roman" w:cs="Times New Roman"/>
          <w:color w:val="000000" w:themeColor="text1"/>
          <w:sz w:val="24"/>
          <w:szCs w:val="24"/>
        </w:rPr>
        <w:lastRenderedPageBreak/>
        <w:t>4</w:t>
      </w:r>
      <w:r w:rsidR="00FE6030" w:rsidRPr="00F944EF">
        <w:rPr>
          <w:rFonts w:ascii="Times New Roman" w:hAnsi="Times New Roman" w:cs="Times New Roman"/>
          <w:color w:val="000000" w:themeColor="text1"/>
          <w:sz w:val="24"/>
          <w:szCs w:val="24"/>
        </w:rPr>
        <w:t>.</w:t>
      </w:r>
      <w:r w:rsidR="00525DE0">
        <w:rPr>
          <w:rFonts w:ascii="Times New Roman" w:hAnsi="Times New Roman" w:cs="Times New Roman"/>
          <w:color w:val="000000" w:themeColor="text1"/>
          <w:sz w:val="24"/>
          <w:szCs w:val="24"/>
        </w:rPr>
        <w:t>4</w:t>
      </w:r>
      <w:r w:rsidR="00FE6030" w:rsidRPr="00F944EF">
        <w:rPr>
          <w:rFonts w:ascii="Times New Roman" w:hAnsi="Times New Roman" w:cs="Times New Roman"/>
          <w:color w:val="000000" w:themeColor="text1"/>
          <w:sz w:val="24"/>
          <w:szCs w:val="24"/>
        </w:rPr>
        <w:t xml:space="preserve"> </w:t>
      </w:r>
      <w:r w:rsidR="00DC5029" w:rsidRPr="00F944EF">
        <w:rPr>
          <w:rFonts w:ascii="Times New Roman" w:hAnsi="Times New Roman" w:cs="Times New Roman"/>
          <w:color w:val="000000" w:themeColor="text1"/>
          <w:sz w:val="24"/>
          <w:szCs w:val="24"/>
        </w:rPr>
        <w:t>Mediating effect Analysis</w:t>
      </w:r>
      <w:bookmarkEnd w:id="64"/>
      <w:r w:rsidR="00DC5029" w:rsidRPr="00F944EF">
        <w:rPr>
          <w:rFonts w:ascii="Times New Roman" w:hAnsi="Times New Roman" w:cs="Times New Roman"/>
          <w:color w:val="000000" w:themeColor="text1"/>
          <w:sz w:val="24"/>
          <w:szCs w:val="24"/>
        </w:rPr>
        <w:t xml:space="preserve"> </w:t>
      </w:r>
    </w:p>
    <w:p w14:paraId="7207CED6" w14:textId="77777777" w:rsidR="00DC5029" w:rsidRPr="00F944EF" w:rsidRDefault="00DC5029" w:rsidP="00CB5DAE">
      <w:pPr>
        <w:rPr>
          <w:color w:val="000000" w:themeColor="text1"/>
        </w:rPr>
      </w:pPr>
    </w:p>
    <w:p w14:paraId="2572E183" w14:textId="242BAE17" w:rsidR="00DC5029" w:rsidRPr="00F944EF" w:rsidRDefault="00DC5029" w:rsidP="00FF642B">
      <w:pPr>
        <w:ind w:firstLine="720"/>
        <w:jc w:val="both"/>
        <w:rPr>
          <w:rFonts w:ascii="Times New Roman" w:hAnsi="Times New Roman" w:cs="Times New Roman"/>
          <w:color w:val="000000" w:themeColor="text1"/>
          <w:szCs w:val="24"/>
        </w:rPr>
      </w:pPr>
      <w:r w:rsidRPr="00F944EF">
        <w:rPr>
          <w:rFonts w:ascii="Times New Roman" w:eastAsia="Calibri" w:hAnsi="Times New Roman" w:cs="Times New Roman"/>
          <w:bCs/>
          <w:color w:val="000000" w:themeColor="text1"/>
          <w:szCs w:val="24"/>
        </w:rPr>
        <w:t>The present study was designed to test the mediating effect of LO on the relationship between student engagement constructs (</w:t>
      </w:r>
      <w:r w:rsidRPr="00F944EF">
        <w:rPr>
          <w:rFonts w:ascii="Times New Roman" w:hAnsi="Times New Roman" w:cs="Times New Roman"/>
          <w:color w:val="000000" w:themeColor="text1"/>
          <w:szCs w:val="24"/>
        </w:rPr>
        <w:t xml:space="preserve">Higher order thinking, Course effort, Collaborative learning, Student faculty interaction, Interpersonal engagement &amp; Campus support) and employability of BOU graduates. </w:t>
      </w:r>
      <w:r w:rsidRPr="00F944EF">
        <w:rPr>
          <w:rFonts w:ascii="Times New Roman" w:eastAsia="Calibri" w:hAnsi="Times New Roman" w:cs="Times New Roman"/>
          <w:bCs/>
          <w:color w:val="000000" w:themeColor="text1"/>
          <w:szCs w:val="24"/>
        </w:rPr>
        <w:t xml:space="preserve">Table </w:t>
      </w:r>
      <w:r w:rsidR="002023DD">
        <w:rPr>
          <w:rFonts w:ascii="Times New Roman" w:eastAsia="Calibri" w:hAnsi="Times New Roman" w:cs="Times New Roman"/>
          <w:bCs/>
          <w:color w:val="000000" w:themeColor="text1"/>
          <w:szCs w:val="24"/>
        </w:rPr>
        <w:t>5</w:t>
      </w:r>
      <w:r w:rsidRPr="00F944EF">
        <w:rPr>
          <w:rFonts w:ascii="Times New Roman" w:eastAsia="Calibri" w:hAnsi="Times New Roman" w:cs="Times New Roman"/>
          <w:bCs/>
          <w:color w:val="000000" w:themeColor="text1"/>
          <w:szCs w:val="24"/>
        </w:rPr>
        <w:t xml:space="preserve"> shows the findings of mediating effect test.</w:t>
      </w:r>
    </w:p>
    <w:p w14:paraId="5B59A9B7" w14:textId="77777777" w:rsidR="00DC5029" w:rsidRPr="00F944EF" w:rsidRDefault="00DC5029" w:rsidP="00FF642B">
      <w:pPr>
        <w:autoSpaceDE w:val="0"/>
        <w:autoSpaceDN w:val="0"/>
        <w:adjustRightInd w:val="0"/>
        <w:jc w:val="both"/>
        <w:rPr>
          <w:rFonts w:ascii="Times New Roman" w:eastAsia="Calibri" w:hAnsi="Times New Roman" w:cs="Times New Roman"/>
          <w:bCs/>
          <w:color w:val="000000" w:themeColor="text1"/>
          <w:szCs w:val="24"/>
        </w:rPr>
      </w:pPr>
    </w:p>
    <w:p w14:paraId="7E535A47" w14:textId="77777777" w:rsidR="00FE6030" w:rsidRPr="00F944EF" w:rsidRDefault="00FE6030" w:rsidP="00FF642B">
      <w:pPr>
        <w:autoSpaceDE w:val="0"/>
        <w:autoSpaceDN w:val="0"/>
        <w:adjustRightInd w:val="0"/>
        <w:jc w:val="both"/>
        <w:rPr>
          <w:rFonts w:ascii="Times New Roman" w:eastAsia="Calibri" w:hAnsi="Times New Roman" w:cs="Times New Roman"/>
          <w:bCs/>
          <w:color w:val="000000" w:themeColor="text1"/>
          <w:szCs w:val="24"/>
        </w:rPr>
      </w:pPr>
    </w:p>
    <w:p w14:paraId="5F8288A6" w14:textId="6146973B" w:rsidR="00EA1F4F" w:rsidRPr="00303B2D" w:rsidRDefault="00EA1F4F" w:rsidP="00CB5DAE">
      <w:pPr>
        <w:pStyle w:val="Caption"/>
        <w:keepNext/>
        <w:jc w:val="both"/>
        <w:rPr>
          <w:rFonts w:ascii="Times New Roman" w:hAnsi="Times New Roman" w:cs="Times New Roman"/>
          <w:color w:val="000000" w:themeColor="text1"/>
          <w:sz w:val="24"/>
          <w:szCs w:val="36"/>
        </w:rPr>
      </w:pPr>
      <w:bookmarkStart w:id="65" w:name="_Toc121602194"/>
      <w:r w:rsidRPr="00303B2D">
        <w:rPr>
          <w:rFonts w:ascii="Times New Roman" w:hAnsi="Times New Roman" w:cs="Times New Roman"/>
          <w:color w:val="000000" w:themeColor="text1"/>
          <w:sz w:val="24"/>
          <w:szCs w:val="36"/>
        </w:rPr>
        <w:t xml:space="preserve">Table </w:t>
      </w:r>
      <w:r w:rsidR="002023DD">
        <w:rPr>
          <w:rFonts w:ascii="Times New Roman" w:hAnsi="Times New Roman" w:cs="Times New Roman"/>
          <w:color w:val="000000" w:themeColor="text1"/>
          <w:sz w:val="24"/>
          <w:szCs w:val="36"/>
        </w:rPr>
        <w:t>5</w:t>
      </w:r>
      <w:r w:rsidRPr="00303B2D">
        <w:rPr>
          <w:rFonts w:ascii="Times New Roman" w:hAnsi="Times New Roman" w:cs="Times New Roman"/>
          <w:color w:val="000000" w:themeColor="text1"/>
          <w:sz w:val="24"/>
          <w:szCs w:val="36"/>
        </w:rPr>
        <w:t>: Findings of mediating effect test</w:t>
      </w:r>
      <w:bookmarkEnd w:id="65"/>
    </w:p>
    <w:tbl>
      <w:tblPr>
        <w:tblStyle w:val="TableGrid"/>
        <w:tblW w:w="0" w:type="auto"/>
        <w:tblLook w:val="04A0" w:firstRow="1" w:lastRow="0" w:firstColumn="1" w:lastColumn="0" w:noHBand="0" w:noVBand="1"/>
      </w:tblPr>
      <w:tblGrid>
        <w:gridCol w:w="2688"/>
        <w:gridCol w:w="1417"/>
        <w:gridCol w:w="1290"/>
        <w:gridCol w:w="979"/>
        <w:gridCol w:w="1147"/>
        <w:gridCol w:w="1495"/>
      </w:tblGrid>
      <w:tr w:rsidR="00CB5DAE" w:rsidRPr="00CB5DAE" w14:paraId="4B0F5AA2" w14:textId="77777777" w:rsidTr="00CB5DAE">
        <w:tc>
          <w:tcPr>
            <w:tcW w:w="2688" w:type="dxa"/>
          </w:tcPr>
          <w:p w14:paraId="54B34AE2" w14:textId="5B8DAD61"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Times New Roman" w:hAnsi="Times New Roman" w:cs="Times New Roman"/>
                <w:b/>
                <w:color w:val="000000" w:themeColor="text1"/>
                <w:sz w:val="21"/>
                <w:szCs w:val="21"/>
              </w:rPr>
              <w:t>Hypothesized Path</w:t>
            </w:r>
          </w:p>
        </w:tc>
        <w:tc>
          <w:tcPr>
            <w:tcW w:w="1417" w:type="dxa"/>
          </w:tcPr>
          <w:p w14:paraId="7D4CA002"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Times New Roman" w:hAnsi="Times New Roman" w:cs="Times New Roman"/>
                <w:b/>
                <w:color w:val="000000" w:themeColor="text1"/>
                <w:sz w:val="21"/>
                <w:szCs w:val="21"/>
              </w:rPr>
              <w:t>Direct relationship</w:t>
            </w:r>
          </w:p>
        </w:tc>
        <w:tc>
          <w:tcPr>
            <w:tcW w:w="1290" w:type="dxa"/>
          </w:tcPr>
          <w:p w14:paraId="7FA359BE"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Times New Roman" w:hAnsi="Times New Roman" w:cs="Times New Roman"/>
                <w:b/>
                <w:color w:val="000000" w:themeColor="text1"/>
                <w:sz w:val="21"/>
                <w:szCs w:val="21"/>
              </w:rPr>
              <w:t>Indirect relationship</w:t>
            </w:r>
          </w:p>
        </w:tc>
        <w:tc>
          <w:tcPr>
            <w:tcW w:w="979" w:type="dxa"/>
          </w:tcPr>
          <w:p w14:paraId="38B6D95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 xml:space="preserve">T-value </w:t>
            </w:r>
          </w:p>
        </w:tc>
        <w:tc>
          <w:tcPr>
            <w:tcW w:w="1147" w:type="dxa"/>
          </w:tcPr>
          <w:p w14:paraId="59BBC5AD"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P-Value</w:t>
            </w:r>
          </w:p>
        </w:tc>
        <w:tc>
          <w:tcPr>
            <w:tcW w:w="1495" w:type="dxa"/>
          </w:tcPr>
          <w:p w14:paraId="139B621B"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 xml:space="preserve">Mediation </w:t>
            </w:r>
          </w:p>
        </w:tc>
      </w:tr>
      <w:tr w:rsidR="00CB5DAE" w:rsidRPr="00CB5DAE" w14:paraId="5B5A3015" w14:textId="77777777" w:rsidTr="00CB5DAE">
        <w:tc>
          <w:tcPr>
            <w:tcW w:w="2688" w:type="dxa"/>
          </w:tcPr>
          <w:p w14:paraId="2714D4DE"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CE-&gt;LO-&gt;EMP (H14)</w:t>
            </w:r>
          </w:p>
        </w:tc>
        <w:tc>
          <w:tcPr>
            <w:tcW w:w="1417" w:type="dxa"/>
          </w:tcPr>
          <w:p w14:paraId="6536FE38"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0.253</w:t>
            </w:r>
          </w:p>
        </w:tc>
        <w:tc>
          <w:tcPr>
            <w:tcW w:w="1290" w:type="dxa"/>
          </w:tcPr>
          <w:p w14:paraId="09C3A5AE"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0.100</w:t>
            </w:r>
          </w:p>
        </w:tc>
        <w:tc>
          <w:tcPr>
            <w:tcW w:w="979" w:type="dxa"/>
          </w:tcPr>
          <w:p w14:paraId="31B7B6F0"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2.908</w:t>
            </w:r>
          </w:p>
        </w:tc>
        <w:tc>
          <w:tcPr>
            <w:tcW w:w="1147" w:type="dxa"/>
          </w:tcPr>
          <w:p w14:paraId="6FF1EDE6"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0.003</w:t>
            </w:r>
          </w:p>
        </w:tc>
        <w:tc>
          <w:tcPr>
            <w:tcW w:w="1495" w:type="dxa"/>
          </w:tcPr>
          <w:p w14:paraId="2F409328"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 xml:space="preserve">Partial mediation </w:t>
            </w:r>
          </w:p>
        </w:tc>
      </w:tr>
      <w:tr w:rsidR="00CB5DAE" w:rsidRPr="00CB5DAE" w14:paraId="47E7E4E3" w14:textId="77777777" w:rsidTr="00CB5DAE">
        <w:tc>
          <w:tcPr>
            <w:tcW w:w="2688" w:type="dxa"/>
          </w:tcPr>
          <w:p w14:paraId="2DF38B91"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CL-&gt; LO-&gt;EMP (H15)</w:t>
            </w:r>
          </w:p>
        </w:tc>
        <w:tc>
          <w:tcPr>
            <w:tcW w:w="1417" w:type="dxa"/>
          </w:tcPr>
          <w:p w14:paraId="733E0FC4"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0.052</w:t>
            </w:r>
          </w:p>
        </w:tc>
        <w:tc>
          <w:tcPr>
            <w:tcW w:w="1290" w:type="dxa"/>
          </w:tcPr>
          <w:p w14:paraId="2EEFC718"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0.012</w:t>
            </w:r>
          </w:p>
        </w:tc>
        <w:tc>
          <w:tcPr>
            <w:tcW w:w="979" w:type="dxa"/>
          </w:tcPr>
          <w:p w14:paraId="3FB5A4FB"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0.624</w:t>
            </w:r>
          </w:p>
        </w:tc>
        <w:tc>
          <w:tcPr>
            <w:tcW w:w="1147" w:type="dxa"/>
          </w:tcPr>
          <w:p w14:paraId="3687130A"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0.532</w:t>
            </w:r>
          </w:p>
        </w:tc>
        <w:tc>
          <w:tcPr>
            <w:tcW w:w="1495" w:type="dxa"/>
          </w:tcPr>
          <w:p w14:paraId="76F24903"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No mediation</w:t>
            </w:r>
          </w:p>
        </w:tc>
      </w:tr>
      <w:tr w:rsidR="00CB5DAE" w:rsidRPr="00CB5DAE" w14:paraId="0D3ABD7A" w14:textId="77777777" w:rsidTr="00CB5DAE">
        <w:tc>
          <w:tcPr>
            <w:tcW w:w="2688" w:type="dxa"/>
          </w:tcPr>
          <w:p w14:paraId="2644A86A" w14:textId="2C435696"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HOT-&gt; LO-&gt;EM</w:t>
            </w:r>
            <w:r w:rsidR="00EA6348" w:rsidRPr="00FF642B">
              <w:rPr>
                <w:rFonts w:ascii="Times New Roman" w:hAnsi="Times New Roman" w:cs="Times New Roman"/>
                <w:color w:val="000000" w:themeColor="text1"/>
                <w:sz w:val="21"/>
                <w:szCs w:val="21"/>
              </w:rPr>
              <w:t>P</w:t>
            </w:r>
            <w:r w:rsidRPr="00FF642B">
              <w:rPr>
                <w:rFonts w:ascii="Times New Roman" w:hAnsi="Times New Roman" w:cs="Times New Roman"/>
                <w:color w:val="000000" w:themeColor="text1"/>
                <w:sz w:val="21"/>
                <w:szCs w:val="21"/>
              </w:rPr>
              <w:t>(H16)</w:t>
            </w:r>
          </w:p>
        </w:tc>
        <w:tc>
          <w:tcPr>
            <w:tcW w:w="1417" w:type="dxa"/>
          </w:tcPr>
          <w:p w14:paraId="32FDBD14"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0.399</w:t>
            </w:r>
          </w:p>
        </w:tc>
        <w:tc>
          <w:tcPr>
            <w:tcW w:w="1290" w:type="dxa"/>
          </w:tcPr>
          <w:p w14:paraId="4B4B888C"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0.084</w:t>
            </w:r>
          </w:p>
        </w:tc>
        <w:tc>
          <w:tcPr>
            <w:tcW w:w="979" w:type="dxa"/>
          </w:tcPr>
          <w:p w14:paraId="2BC24C5C"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2.614</w:t>
            </w:r>
          </w:p>
        </w:tc>
        <w:tc>
          <w:tcPr>
            <w:tcW w:w="1147" w:type="dxa"/>
          </w:tcPr>
          <w:p w14:paraId="57F835AB"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0.008</w:t>
            </w:r>
          </w:p>
        </w:tc>
        <w:tc>
          <w:tcPr>
            <w:tcW w:w="1495" w:type="dxa"/>
          </w:tcPr>
          <w:p w14:paraId="682FCF90"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Partial mediation</w:t>
            </w:r>
          </w:p>
        </w:tc>
      </w:tr>
      <w:tr w:rsidR="00CB5DAE" w:rsidRPr="00CB5DAE" w14:paraId="1D662D6F" w14:textId="77777777" w:rsidTr="00CB5DAE">
        <w:tc>
          <w:tcPr>
            <w:tcW w:w="2688" w:type="dxa"/>
          </w:tcPr>
          <w:p w14:paraId="2183B5F5"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IE-&gt;LO-&gt; EMP (H17)</w:t>
            </w:r>
          </w:p>
        </w:tc>
        <w:tc>
          <w:tcPr>
            <w:tcW w:w="1417" w:type="dxa"/>
          </w:tcPr>
          <w:p w14:paraId="54E83A2A"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0.141</w:t>
            </w:r>
          </w:p>
        </w:tc>
        <w:tc>
          <w:tcPr>
            <w:tcW w:w="1290" w:type="dxa"/>
          </w:tcPr>
          <w:p w14:paraId="6C0C460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0.029</w:t>
            </w:r>
          </w:p>
        </w:tc>
        <w:tc>
          <w:tcPr>
            <w:tcW w:w="979" w:type="dxa"/>
          </w:tcPr>
          <w:p w14:paraId="2DE69205"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1.387</w:t>
            </w:r>
          </w:p>
        </w:tc>
        <w:tc>
          <w:tcPr>
            <w:tcW w:w="1147" w:type="dxa"/>
          </w:tcPr>
          <w:p w14:paraId="017C94D3"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0.165</w:t>
            </w:r>
          </w:p>
        </w:tc>
        <w:tc>
          <w:tcPr>
            <w:tcW w:w="1495" w:type="dxa"/>
          </w:tcPr>
          <w:p w14:paraId="23660F50"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mediation</w:t>
            </w:r>
          </w:p>
        </w:tc>
      </w:tr>
      <w:tr w:rsidR="00CB5DAE" w:rsidRPr="00CB5DAE" w14:paraId="32405257" w14:textId="77777777" w:rsidTr="00CB5DAE">
        <w:tc>
          <w:tcPr>
            <w:tcW w:w="2688" w:type="dxa"/>
          </w:tcPr>
          <w:p w14:paraId="73E9B13B"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SFI -&gt; LO-&gt; EMP (H18)</w:t>
            </w:r>
          </w:p>
        </w:tc>
        <w:tc>
          <w:tcPr>
            <w:tcW w:w="1417" w:type="dxa"/>
          </w:tcPr>
          <w:p w14:paraId="67412BF0"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0.020</w:t>
            </w:r>
          </w:p>
        </w:tc>
        <w:tc>
          <w:tcPr>
            <w:tcW w:w="1290" w:type="dxa"/>
          </w:tcPr>
          <w:p w14:paraId="4A3F9664"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0.038</w:t>
            </w:r>
          </w:p>
        </w:tc>
        <w:tc>
          <w:tcPr>
            <w:tcW w:w="979" w:type="dxa"/>
          </w:tcPr>
          <w:p w14:paraId="04794C0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2.154</w:t>
            </w:r>
          </w:p>
        </w:tc>
        <w:tc>
          <w:tcPr>
            <w:tcW w:w="1147" w:type="dxa"/>
          </w:tcPr>
          <w:p w14:paraId="3C657564"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0.031</w:t>
            </w:r>
          </w:p>
        </w:tc>
        <w:tc>
          <w:tcPr>
            <w:tcW w:w="1495" w:type="dxa"/>
          </w:tcPr>
          <w:p w14:paraId="1B554B8E"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Full mediation</w:t>
            </w:r>
          </w:p>
        </w:tc>
      </w:tr>
      <w:tr w:rsidR="00CB5DAE" w:rsidRPr="00CB5DAE" w14:paraId="62F6BBCD" w14:textId="77777777" w:rsidTr="00CB5DAE">
        <w:tc>
          <w:tcPr>
            <w:tcW w:w="2688" w:type="dxa"/>
          </w:tcPr>
          <w:p w14:paraId="68A39F95"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SSS -&gt; LO-&gt;EMP(H19)</w:t>
            </w:r>
          </w:p>
        </w:tc>
        <w:tc>
          <w:tcPr>
            <w:tcW w:w="1417" w:type="dxa"/>
          </w:tcPr>
          <w:p w14:paraId="682DF802"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0.037</w:t>
            </w:r>
          </w:p>
        </w:tc>
        <w:tc>
          <w:tcPr>
            <w:tcW w:w="1290" w:type="dxa"/>
          </w:tcPr>
          <w:p w14:paraId="46905F9C"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0.072</w:t>
            </w:r>
          </w:p>
        </w:tc>
        <w:tc>
          <w:tcPr>
            <w:tcW w:w="979" w:type="dxa"/>
          </w:tcPr>
          <w:p w14:paraId="2BB0B95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2.632</w:t>
            </w:r>
          </w:p>
        </w:tc>
        <w:tc>
          <w:tcPr>
            <w:tcW w:w="1147" w:type="dxa"/>
          </w:tcPr>
          <w:p w14:paraId="35C2238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0.008</w:t>
            </w:r>
          </w:p>
        </w:tc>
        <w:tc>
          <w:tcPr>
            <w:tcW w:w="1495" w:type="dxa"/>
          </w:tcPr>
          <w:p w14:paraId="73D8E5D9"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Full mediation</w:t>
            </w:r>
          </w:p>
        </w:tc>
      </w:tr>
    </w:tbl>
    <w:p w14:paraId="2E8F9EFC" w14:textId="77777777" w:rsidR="00DC5029" w:rsidRPr="00F944EF" w:rsidRDefault="00DC5029" w:rsidP="00FF642B">
      <w:pPr>
        <w:autoSpaceDE w:val="0"/>
        <w:autoSpaceDN w:val="0"/>
        <w:adjustRightInd w:val="0"/>
        <w:jc w:val="both"/>
        <w:rPr>
          <w:rFonts w:ascii="Times New Roman" w:eastAsia="Calibri" w:hAnsi="Times New Roman" w:cs="Times New Roman"/>
          <w:bCs/>
          <w:color w:val="000000" w:themeColor="text1"/>
          <w:szCs w:val="24"/>
        </w:rPr>
      </w:pPr>
    </w:p>
    <w:p w14:paraId="56D2F885" w14:textId="77777777" w:rsidR="00DC5029" w:rsidRPr="00F944EF" w:rsidRDefault="00DC5029"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ab/>
        <w:t xml:space="preserve">First of </w:t>
      </w:r>
      <w:r w:rsidRPr="00F944EF">
        <w:rPr>
          <w:rFonts w:ascii="Times New Roman" w:eastAsia="Calibri" w:hAnsi="Times New Roman" w:cs="Times New Roman"/>
          <w:bCs/>
          <w:noProof/>
          <w:color w:val="000000" w:themeColor="text1"/>
          <w:szCs w:val="24"/>
        </w:rPr>
        <w:t>all,</w:t>
      </w:r>
      <w:r w:rsidRPr="00F944EF">
        <w:rPr>
          <w:rFonts w:ascii="Times New Roman" w:eastAsia="Calibri" w:hAnsi="Times New Roman" w:cs="Times New Roman"/>
          <w:bCs/>
          <w:color w:val="000000" w:themeColor="text1"/>
          <w:szCs w:val="24"/>
        </w:rPr>
        <w:t xml:space="preserve"> it is seen from the table 8 that the direct effect of CE to EMP is 0.253 while the indirect effect is 0.100 (</w:t>
      </w:r>
      <w:r w:rsidRPr="00F944EF">
        <w:rPr>
          <w:rFonts w:ascii="Times New Roman" w:hAnsi="Times New Roman" w:cs="Times New Roman"/>
          <w:color w:val="000000" w:themeColor="text1"/>
          <w:szCs w:val="24"/>
        </w:rPr>
        <w:t>CE-&gt;LO-&gt;EMP)</w:t>
      </w:r>
      <w:r w:rsidRPr="00F944EF">
        <w:rPr>
          <w:rFonts w:ascii="Times New Roman" w:eastAsia="Calibri" w:hAnsi="Times New Roman" w:cs="Times New Roman"/>
          <w:bCs/>
          <w:color w:val="000000" w:themeColor="text1"/>
          <w:szCs w:val="24"/>
        </w:rPr>
        <w:t xml:space="preserve">. On the other </w:t>
      </w:r>
      <w:r w:rsidRPr="00F944EF">
        <w:rPr>
          <w:rFonts w:ascii="Times New Roman" w:eastAsia="Calibri" w:hAnsi="Times New Roman" w:cs="Times New Roman"/>
          <w:bCs/>
          <w:noProof/>
          <w:color w:val="000000" w:themeColor="text1"/>
          <w:szCs w:val="24"/>
        </w:rPr>
        <w:t>hand,</w:t>
      </w:r>
      <w:r w:rsidRPr="00F944EF">
        <w:rPr>
          <w:rFonts w:ascii="Times New Roman" w:eastAsia="Calibri" w:hAnsi="Times New Roman" w:cs="Times New Roman"/>
          <w:bCs/>
          <w:color w:val="000000" w:themeColor="text1"/>
          <w:szCs w:val="24"/>
        </w:rPr>
        <w:t xml:space="preserve"> the indirect effect is significant at 5% level (P, 0.003; t, 2.908). Therefore, LO mediates the relationship between CE and EMP of BOU graduates. It is a partial mediation because CE significantly influences EMP of BOU graduates. So hypothesis 14 is supported. Again the direct effect of CL to EMP is 0.052 while the indirect effect is 0.012 (</w:t>
      </w:r>
      <w:r w:rsidRPr="00F944EF">
        <w:rPr>
          <w:rFonts w:ascii="Times New Roman" w:hAnsi="Times New Roman" w:cs="Times New Roman"/>
          <w:color w:val="000000" w:themeColor="text1"/>
          <w:szCs w:val="24"/>
        </w:rPr>
        <w:t>CL-&gt;LO-&gt;EMP)</w:t>
      </w:r>
      <w:r w:rsidRPr="00F944EF">
        <w:rPr>
          <w:rFonts w:ascii="Times New Roman" w:eastAsia="Calibri" w:hAnsi="Times New Roman" w:cs="Times New Roman"/>
          <w:bCs/>
          <w:color w:val="000000" w:themeColor="text1"/>
          <w:szCs w:val="24"/>
        </w:rPr>
        <w:t xml:space="preserve">. On the other </w:t>
      </w:r>
      <w:r w:rsidRPr="00F944EF">
        <w:rPr>
          <w:rFonts w:ascii="Times New Roman" w:eastAsia="Calibri" w:hAnsi="Times New Roman" w:cs="Times New Roman"/>
          <w:bCs/>
          <w:noProof/>
          <w:color w:val="000000" w:themeColor="text1"/>
          <w:szCs w:val="24"/>
        </w:rPr>
        <w:t>hand,</w:t>
      </w:r>
      <w:r w:rsidRPr="00F944EF">
        <w:rPr>
          <w:rFonts w:ascii="Times New Roman" w:eastAsia="Calibri" w:hAnsi="Times New Roman" w:cs="Times New Roman"/>
          <w:bCs/>
          <w:color w:val="000000" w:themeColor="text1"/>
          <w:szCs w:val="24"/>
        </w:rPr>
        <w:t xml:space="preserve"> the indirect effect is insignificant (P, 0.624; t, 0.532) and H15 is rejected. So there is no mediating effect of LO in the relationship between CL and EMP. H16 is supported as the indirect relationship (</w:t>
      </w:r>
      <w:r w:rsidRPr="00F944EF">
        <w:rPr>
          <w:rFonts w:ascii="Times New Roman" w:hAnsi="Times New Roman" w:cs="Times New Roman"/>
          <w:color w:val="000000" w:themeColor="text1"/>
          <w:szCs w:val="24"/>
        </w:rPr>
        <w:t>HOT-&gt; LO-&gt;EMP</w:t>
      </w:r>
      <w:r w:rsidRPr="00F944EF">
        <w:rPr>
          <w:rFonts w:ascii="Times New Roman" w:eastAsia="Calibri" w:hAnsi="Times New Roman" w:cs="Times New Roman"/>
          <w:bCs/>
          <w:color w:val="000000" w:themeColor="text1"/>
          <w:szCs w:val="24"/>
        </w:rPr>
        <w:t>) is significant at 5% level. It is a partial mediation because HOT significantly influences EMP of BOU graduates. H17 is not supported as the indirect relationship (</w:t>
      </w:r>
      <w:r w:rsidRPr="00F944EF">
        <w:rPr>
          <w:rFonts w:ascii="Times New Roman" w:hAnsi="Times New Roman" w:cs="Times New Roman"/>
          <w:color w:val="000000" w:themeColor="text1"/>
          <w:szCs w:val="24"/>
        </w:rPr>
        <w:t>IE-&gt;LO-&gt; EMP</w:t>
      </w:r>
      <w:r w:rsidRPr="00F944EF">
        <w:rPr>
          <w:rFonts w:ascii="Times New Roman" w:eastAsia="Calibri" w:hAnsi="Times New Roman" w:cs="Times New Roman"/>
          <w:bCs/>
          <w:color w:val="000000" w:themeColor="text1"/>
          <w:szCs w:val="24"/>
        </w:rPr>
        <w:t>) is insignificant (P, 0.165; t, 1.387). So there is no mediating effect of LO in the relationship between IE and EMP. The findings support H18 as the indirect relationship (</w:t>
      </w:r>
      <w:r w:rsidRPr="00F944EF">
        <w:rPr>
          <w:rFonts w:ascii="Times New Roman" w:hAnsi="Times New Roman" w:cs="Times New Roman"/>
          <w:color w:val="000000" w:themeColor="text1"/>
          <w:szCs w:val="24"/>
        </w:rPr>
        <w:t>SFI -&gt; LO-&gt; EMP</w:t>
      </w:r>
      <w:r w:rsidRPr="00F944EF">
        <w:rPr>
          <w:rFonts w:ascii="Times New Roman" w:eastAsia="Calibri" w:hAnsi="Times New Roman" w:cs="Times New Roman"/>
          <w:bCs/>
          <w:color w:val="000000" w:themeColor="text1"/>
          <w:szCs w:val="24"/>
        </w:rPr>
        <w:t>) is significant at 5% level. It is a full mediation because SFI was found to be insignificantly correlated with EMP of BOU graduates.  H19 is supported as the indirect (</w:t>
      </w:r>
      <w:r w:rsidRPr="00F944EF">
        <w:rPr>
          <w:rFonts w:ascii="Times New Roman" w:hAnsi="Times New Roman" w:cs="Times New Roman"/>
          <w:color w:val="000000" w:themeColor="text1"/>
          <w:szCs w:val="24"/>
        </w:rPr>
        <w:t>SSS -&gt; LO-&gt;EMP</w:t>
      </w:r>
      <w:r w:rsidRPr="00F944EF">
        <w:rPr>
          <w:rFonts w:ascii="Times New Roman" w:eastAsia="Calibri" w:hAnsi="Times New Roman" w:cs="Times New Roman"/>
          <w:bCs/>
          <w:color w:val="000000" w:themeColor="text1"/>
          <w:szCs w:val="24"/>
        </w:rPr>
        <w:t xml:space="preserve">) is significant at 5%v level. It is a full mediation because SSS was found to be insignificantly correlated with EMP of BOU graduates.  </w:t>
      </w:r>
    </w:p>
    <w:p w14:paraId="222F9ADE" w14:textId="77777777" w:rsidR="00374095" w:rsidRPr="00F944EF" w:rsidRDefault="00374095" w:rsidP="00CB5DAE">
      <w:pPr>
        <w:jc w:val="both"/>
        <w:rPr>
          <w:rFonts w:ascii="Times New Roman" w:hAnsi="Times New Roman" w:cs="Times New Roman"/>
          <w:color w:val="000000" w:themeColor="text1"/>
        </w:rPr>
      </w:pPr>
    </w:p>
    <w:p w14:paraId="3908F9F2" w14:textId="0EC41313" w:rsidR="00735595" w:rsidRPr="00F944EF" w:rsidRDefault="00CB5DAE" w:rsidP="00FF642B">
      <w:pPr>
        <w:pStyle w:val="Heading2"/>
        <w:spacing w:before="0" w:line="240" w:lineRule="auto"/>
        <w:rPr>
          <w:rFonts w:ascii="Times New Roman" w:hAnsi="Times New Roman" w:cs="Times New Roman"/>
          <w:b w:val="0"/>
          <w:bCs w:val="0"/>
          <w:color w:val="000000" w:themeColor="text1"/>
          <w:szCs w:val="24"/>
        </w:rPr>
      </w:pPr>
      <w:bookmarkStart w:id="66" w:name="_Toc121602615"/>
      <w:r>
        <w:rPr>
          <w:rFonts w:ascii="Times New Roman" w:hAnsi="Times New Roman" w:cs="Times New Roman"/>
          <w:color w:val="000000" w:themeColor="text1"/>
          <w:sz w:val="24"/>
          <w:szCs w:val="24"/>
        </w:rPr>
        <w:t>4</w:t>
      </w:r>
      <w:r w:rsidR="00735595" w:rsidRPr="00F944EF">
        <w:rPr>
          <w:rFonts w:ascii="Times New Roman" w:hAnsi="Times New Roman" w:cs="Times New Roman"/>
          <w:color w:val="000000" w:themeColor="text1"/>
          <w:sz w:val="24"/>
          <w:szCs w:val="24"/>
        </w:rPr>
        <w:t>.</w:t>
      </w:r>
      <w:r w:rsidR="00525DE0">
        <w:rPr>
          <w:rFonts w:ascii="Times New Roman" w:hAnsi="Times New Roman" w:cs="Times New Roman"/>
          <w:color w:val="000000" w:themeColor="text1"/>
          <w:sz w:val="24"/>
          <w:szCs w:val="24"/>
        </w:rPr>
        <w:t>5</w:t>
      </w:r>
      <w:r w:rsidR="00735595" w:rsidRPr="00F944EF">
        <w:rPr>
          <w:rFonts w:ascii="Times New Roman" w:hAnsi="Times New Roman" w:cs="Times New Roman"/>
          <w:color w:val="000000" w:themeColor="text1"/>
          <w:sz w:val="24"/>
          <w:szCs w:val="24"/>
        </w:rPr>
        <w:t xml:space="preserve"> Qualitative analysis</w:t>
      </w:r>
      <w:bookmarkEnd w:id="66"/>
      <w:r w:rsidR="00735595" w:rsidRPr="00F944EF">
        <w:rPr>
          <w:rFonts w:ascii="Times New Roman" w:hAnsi="Times New Roman" w:cs="Times New Roman"/>
          <w:color w:val="000000" w:themeColor="text1"/>
          <w:sz w:val="24"/>
          <w:szCs w:val="24"/>
        </w:rPr>
        <w:t xml:space="preserve"> </w:t>
      </w:r>
    </w:p>
    <w:p w14:paraId="032CAC0E" w14:textId="77777777" w:rsidR="00F12D46" w:rsidRPr="00F944EF" w:rsidRDefault="00F12D46" w:rsidP="00CB5DAE">
      <w:pPr>
        <w:jc w:val="both"/>
        <w:rPr>
          <w:rFonts w:ascii="Times New Roman" w:hAnsi="Times New Roman" w:cs="Times New Roman"/>
          <w:color w:val="000000" w:themeColor="text1"/>
        </w:rPr>
      </w:pPr>
    </w:p>
    <w:p w14:paraId="0E005CFA" w14:textId="47210F49" w:rsidR="00A2727E" w:rsidRPr="00F944EF" w:rsidRDefault="00D42523" w:rsidP="00FF642B">
      <w:pPr>
        <w:pStyle w:val="Heading3"/>
        <w:spacing w:line="240" w:lineRule="auto"/>
        <w:rPr>
          <w:rFonts w:ascii="Times New Roman" w:hAnsi="Times New Roman" w:cs="Times New Roman"/>
          <w:color w:val="000000" w:themeColor="text1"/>
        </w:rPr>
      </w:pPr>
      <w:bookmarkStart w:id="67" w:name="_Toc121602617"/>
      <w:r>
        <w:rPr>
          <w:rFonts w:ascii="Times New Roman" w:hAnsi="Times New Roman" w:cs="Times New Roman"/>
          <w:color w:val="000000" w:themeColor="text1"/>
        </w:rPr>
        <w:t>4</w:t>
      </w:r>
      <w:r w:rsidR="00735595" w:rsidRPr="00F944EF">
        <w:rPr>
          <w:rFonts w:ascii="Times New Roman" w:hAnsi="Times New Roman" w:cs="Times New Roman"/>
          <w:color w:val="000000" w:themeColor="text1"/>
        </w:rPr>
        <w:t>.</w:t>
      </w:r>
      <w:r w:rsidR="00525DE0">
        <w:rPr>
          <w:rFonts w:ascii="Times New Roman" w:hAnsi="Times New Roman" w:cs="Times New Roman"/>
          <w:color w:val="000000" w:themeColor="text1"/>
        </w:rPr>
        <w:t>5</w:t>
      </w:r>
      <w:r w:rsidR="00735595" w:rsidRPr="00F944EF">
        <w:rPr>
          <w:rFonts w:ascii="Times New Roman" w:hAnsi="Times New Roman" w:cs="Times New Roman"/>
          <w:color w:val="000000" w:themeColor="text1"/>
        </w:rPr>
        <w:t>.</w:t>
      </w:r>
      <w:r w:rsidR="00CB5DAE">
        <w:rPr>
          <w:rFonts w:ascii="Times New Roman" w:hAnsi="Times New Roman" w:cs="Times New Roman"/>
          <w:color w:val="000000" w:themeColor="text1"/>
        </w:rPr>
        <w:t>1</w:t>
      </w:r>
      <w:r w:rsidR="00CB5DAE" w:rsidRPr="00F944EF">
        <w:rPr>
          <w:rFonts w:ascii="Times New Roman" w:hAnsi="Times New Roman" w:cs="Times New Roman"/>
          <w:color w:val="000000" w:themeColor="text1"/>
        </w:rPr>
        <w:t xml:space="preserve"> </w:t>
      </w:r>
      <w:r w:rsidR="00A2727E" w:rsidRPr="00F944EF">
        <w:rPr>
          <w:rFonts w:ascii="Times New Roman" w:hAnsi="Times New Roman" w:cs="Times New Roman"/>
          <w:color w:val="000000" w:themeColor="text1"/>
        </w:rPr>
        <w:t xml:space="preserve">Learning </w:t>
      </w:r>
      <w:r w:rsidR="00331F14" w:rsidRPr="00F944EF">
        <w:rPr>
          <w:rFonts w:ascii="Times New Roman" w:hAnsi="Times New Roman" w:cs="Times New Roman"/>
          <w:color w:val="000000" w:themeColor="text1"/>
        </w:rPr>
        <w:t>o</w:t>
      </w:r>
      <w:r w:rsidR="00A2727E" w:rsidRPr="00F944EF">
        <w:rPr>
          <w:rFonts w:ascii="Times New Roman" w:hAnsi="Times New Roman" w:cs="Times New Roman"/>
          <w:color w:val="000000" w:themeColor="text1"/>
        </w:rPr>
        <w:t>utcomes</w:t>
      </w:r>
      <w:bookmarkEnd w:id="67"/>
    </w:p>
    <w:p w14:paraId="3EFBAC53" w14:textId="77777777" w:rsidR="00A2727E" w:rsidRPr="00F944EF" w:rsidRDefault="00A2727E" w:rsidP="00FF642B">
      <w:pPr>
        <w:autoSpaceDE w:val="0"/>
        <w:autoSpaceDN w:val="0"/>
        <w:adjustRightInd w:val="0"/>
        <w:ind w:firstLine="72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 curriculum must be designed to achieve a set of possible outcomes from the participants of the program. This study explores both qualitatively and quantitatively for the examination of factors that are relevant for learning outcomes and which will moderate the employability of the students in their future. The results from the factor analysis demonstrates a clear connection of possible learning outcomes with student employability. This section demonstrates the qualitative aspects of the question we have asked to the students in order to gain knowledge how much effective the curriculum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postgraduate programs is and the following outcomes have achieved from the FGD questionnaire.</w:t>
      </w:r>
    </w:p>
    <w:p w14:paraId="580ECD42"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p>
    <w:p w14:paraId="4AE54666" w14:textId="77777777" w:rsidR="00A2727E" w:rsidRPr="00F944EF" w:rsidRDefault="00A2727E" w:rsidP="00FF642B">
      <w:pPr>
        <w:autoSpaceDE w:val="0"/>
        <w:autoSpaceDN w:val="0"/>
        <w:adjustRightInd w:val="0"/>
        <w:ind w:firstLine="72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lastRenderedPageBreak/>
        <w:t xml:space="preserve">In practical job environment, employees often take managerial decisions. This quality of managers must be built in during the student life. In a postgraduate program, it is expected that the curriculum is being designed to achieve such qualities. With respect to the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postgraduate programs, this has been identified that students think the program has been in line with the expectation. In line with the findings of factor analysis above, all participants have agreed that the analytical parts of postgraduate curriculum have been helping them either in the current form of role in their current organization or in their business. According to their own words:</w:t>
      </w:r>
    </w:p>
    <w:p w14:paraId="58CAA6B2"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 competition in the market has been rocketing every day. Ability to think critically and to decide based on analytical results are must to be the fast mover in this technology driven world. The postgraduate program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has taught us how to analyze critically and how to use basic analytical tools.”</w:t>
      </w:r>
    </w:p>
    <w:p w14:paraId="7169ED3A"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(Dhaka, CMBA, Stu.: 19)</w:t>
      </w:r>
    </w:p>
    <w:p w14:paraId="569944C5" w14:textId="77777777" w:rsidR="0097707F" w:rsidRDefault="0097707F" w:rsidP="00FF642B">
      <w:pPr>
        <w:autoSpaceDE w:val="0"/>
        <w:autoSpaceDN w:val="0"/>
        <w:adjustRightInd w:val="0"/>
        <w:jc w:val="both"/>
        <w:rPr>
          <w:rFonts w:ascii="Times New Roman" w:eastAsia="Calibri" w:hAnsi="Times New Roman" w:cs="Times New Roman"/>
          <w:bCs/>
          <w:color w:val="000000" w:themeColor="text1"/>
          <w:szCs w:val="24"/>
        </w:rPr>
      </w:pPr>
    </w:p>
    <w:p w14:paraId="3BD32314" w14:textId="50F01DF8" w:rsidR="00A2727E"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Despite this overwhelming positive feedback from the FGD respondents in ‘critical thinking and analytical ability’, a few students have mentioned about the opportunity of improving the curriculum to enhance the current analytical parts of the syllabus. They think larger portion of curriculum should also cover practical case studies from Bangladeshi Market and more computerized problems to solve in simulation. In summary, an improvement in the curriculum both qualitatively and quantitatively in the area of ‘critical thinking and analytical ability’ should increase employability in the market. One student mentioned as-</w:t>
      </w:r>
    </w:p>
    <w:p w14:paraId="26BA9C38" w14:textId="77777777" w:rsidR="0097707F" w:rsidRPr="00F944EF" w:rsidRDefault="0097707F" w:rsidP="00FF642B">
      <w:pPr>
        <w:autoSpaceDE w:val="0"/>
        <w:autoSpaceDN w:val="0"/>
        <w:adjustRightInd w:val="0"/>
        <w:jc w:val="both"/>
        <w:rPr>
          <w:rFonts w:ascii="Times New Roman" w:eastAsia="Calibri" w:hAnsi="Times New Roman" w:cs="Times New Roman"/>
          <w:bCs/>
          <w:color w:val="000000" w:themeColor="text1"/>
          <w:szCs w:val="24"/>
        </w:rPr>
      </w:pPr>
    </w:p>
    <w:p w14:paraId="2DF58D09"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“…we have learned a lot. But the analytical and real-life problem-solving part is not mentionable. It would eb better if we had learned more on analytical issues and case solving. Above all, real time data and analysis ability might increase our employability”</w:t>
      </w:r>
    </w:p>
    <w:p w14:paraId="403052C8"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(Sylhet, EMBA, Stu.: 7)</w:t>
      </w:r>
    </w:p>
    <w:p w14:paraId="18E4AB8F"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p>
    <w:p w14:paraId="17964BD1"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Another mentionable element of learning outcomes for postgraduate students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is ability to communicate in written and oral form. Results from factor analysis reveal that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the curriculum of postgraduate program has module for communication. Students confirm that the ability of a student in communicating effectively significantly impact of employability. In practical job environment, student must do communication effectively and clearly. Students have confirmed that more reasonable and actionable module may be included in the postgraduate programs.  As a participant mentioned-</w:t>
      </w:r>
    </w:p>
    <w:p w14:paraId="7BE7539C"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“…what if we cannot express ourself. Maybe we have that knowledge and skill. But clearly sharing the ideas and feelings is a must in real job field. The question pattern should not be direct. If we can answer conceptual questions, we may have the opportunity to improve our writing skill. Similarly, oral skill should also be measured. A postgraduate syllabus must be developed in a way that student get to learn these skills which are of most importance in job field.”</w:t>
      </w:r>
    </w:p>
    <w:p w14:paraId="599844A0" w14:textId="322CCBB3"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(Dhaka, MBA, Stu.: 5)</w:t>
      </w:r>
    </w:p>
    <w:p w14:paraId="418D82B8" w14:textId="6FBF61B1" w:rsidR="00A2727E" w:rsidRPr="00F944EF" w:rsidRDefault="00CB5DAE" w:rsidP="00FF642B">
      <w:pPr>
        <w:pStyle w:val="Heading3"/>
        <w:spacing w:line="240" w:lineRule="auto"/>
        <w:rPr>
          <w:rFonts w:ascii="Times New Roman" w:hAnsi="Times New Roman" w:cs="Times New Roman"/>
          <w:color w:val="000000" w:themeColor="text1"/>
        </w:rPr>
      </w:pPr>
      <w:bookmarkStart w:id="68" w:name="_Toc121602618"/>
      <w:r>
        <w:rPr>
          <w:rFonts w:ascii="Times New Roman" w:hAnsi="Times New Roman" w:cs="Times New Roman"/>
          <w:color w:val="000000" w:themeColor="text1"/>
        </w:rPr>
        <w:t>4</w:t>
      </w:r>
      <w:r w:rsidR="00A2727E" w:rsidRPr="00F944EF">
        <w:rPr>
          <w:rFonts w:ascii="Times New Roman" w:hAnsi="Times New Roman" w:cs="Times New Roman"/>
          <w:color w:val="000000" w:themeColor="text1"/>
        </w:rPr>
        <w:t>.</w:t>
      </w:r>
      <w:r w:rsidR="00525DE0">
        <w:rPr>
          <w:rFonts w:ascii="Times New Roman" w:hAnsi="Times New Roman" w:cs="Times New Roman"/>
          <w:color w:val="000000" w:themeColor="text1"/>
        </w:rPr>
        <w:t>5</w:t>
      </w:r>
      <w:r w:rsidR="00A2727E" w:rsidRPr="00F944EF">
        <w:rPr>
          <w:rFonts w:ascii="Times New Roman" w:hAnsi="Times New Roman" w:cs="Times New Roman"/>
          <w:color w:val="000000" w:themeColor="text1"/>
        </w:rPr>
        <w:t>.</w:t>
      </w:r>
      <w:r>
        <w:rPr>
          <w:rFonts w:ascii="Times New Roman" w:hAnsi="Times New Roman" w:cs="Times New Roman"/>
          <w:color w:val="000000" w:themeColor="text1"/>
        </w:rPr>
        <w:t>2</w:t>
      </w:r>
      <w:r w:rsidR="00A2727E" w:rsidRPr="00F944EF">
        <w:rPr>
          <w:rFonts w:ascii="Times New Roman" w:hAnsi="Times New Roman" w:cs="Times New Roman"/>
          <w:color w:val="000000" w:themeColor="text1"/>
        </w:rPr>
        <w:t xml:space="preserve"> Student Engagement</w:t>
      </w:r>
      <w:bookmarkEnd w:id="68"/>
    </w:p>
    <w:p w14:paraId="6CDCA974" w14:textId="77777777" w:rsidR="00A2727E" w:rsidRPr="00F944EF" w:rsidRDefault="00A2727E" w:rsidP="00FF642B">
      <w:pPr>
        <w:autoSpaceDE w:val="0"/>
        <w:autoSpaceDN w:val="0"/>
        <w:adjustRightInd w:val="0"/>
        <w:ind w:firstLine="72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According to all respondents, student engagement is the basis of graduate quality development and eventually results in graduate employability. Among the other factors of student engagement, participants are mostly enthusiastic about interaction among the students in a class and interaction between students with faculty members.  All participants have agreed that student engagement significantly impacts on students learning outcome as well as </w:t>
      </w:r>
      <w:r w:rsidRPr="00F944EF">
        <w:rPr>
          <w:rFonts w:ascii="Times New Roman" w:eastAsia="Calibri" w:hAnsi="Times New Roman" w:cs="Times New Roman"/>
          <w:bCs/>
          <w:color w:val="000000" w:themeColor="text1"/>
          <w:szCs w:val="24"/>
        </w:rPr>
        <w:lastRenderedPageBreak/>
        <w:t xml:space="preserve">employability. Particularly, how comfortable students are in asking questions in the class and how they are connected with both faculty members and the peer groups are important for the quality of the student engagement. Some students have reported that a friendly relation with the faculty members helped them to engage with the course in the postgraduate program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As per students’ own word:</w:t>
      </w:r>
    </w:p>
    <w:p w14:paraId="685DB475"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“…..The quality of student-faculty interaction is one kind of motivation for students. Some students want to learn from the teachers. But if they find the interaction complex or sophisticated, they hold back in asking the question. Moreover, the reception of students for a course mostly depends on the ability of a faculty whether he can engage his/her students with the topic.”</w:t>
      </w:r>
    </w:p>
    <w:p w14:paraId="6DE0ED4E"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(Sylhet, MBA, Stu.:12)</w:t>
      </w:r>
    </w:p>
    <w:p w14:paraId="68FCAC64"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p>
    <w:p w14:paraId="406E5743"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In some cases, students’ interaction among themselves is also very important. Students team spirit and ability to group themselves for problem solving help them to engage in the class more than before. If student engagement is an objective, improvement in the interaction quality must be improved. A cohesive interaction among the students boost students’ ability to engage in the class.”</w:t>
      </w:r>
    </w:p>
    <w:p w14:paraId="6416847F"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(Dhaka, EMBA, Stu.:23) </w:t>
      </w:r>
    </w:p>
    <w:p w14:paraId="4EE5F033" w14:textId="77777777" w:rsidR="00A2727E" w:rsidRPr="00F944EF" w:rsidRDefault="00A2727E" w:rsidP="00CB5DAE">
      <w:pPr>
        <w:jc w:val="both"/>
        <w:rPr>
          <w:rFonts w:ascii="Times New Roman" w:hAnsi="Times New Roman" w:cs="Times New Roman"/>
          <w:color w:val="000000" w:themeColor="text1"/>
          <w:szCs w:val="32"/>
        </w:rPr>
      </w:pPr>
    </w:p>
    <w:p w14:paraId="663CBC3A"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Apart from the quality of faculty, students and curriculum, students have opined about the regional center environment. Participants are found to be positive for the significant impact of a </w:t>
      </w:r>
      <w:proofErr w:type="spellStart"/>
      <w:r w:rsidRPr="00F944EF">
        <w:rPr>
          <w:rFonts w:ascii="Times New Roman" w:eastAsia="Calibri" w:hAnsi="Times New Roman" w:cs="Times New Roman"/>
          <w:bCs/>
          <w:color w:val="000000" w:themeColor="text1"/>
          <w:szCs w:val="24"/>
        </w:rPr>
        <w:t>reginal</w:t>
      </w:r>
      <w:proofErr w:type="spellEnd"/>
      <w:r w:rsidRPr="00F944EF">
        <w:rPr>
          <w:rFonts w:ascii="Times New Roman" w:eastAsia="Calibri" w:hAnsi="Times New Roman" w:cs="Times New Roman"/>
          <w:bCs/>
          <w:color w:val="000000" w:themeColor="text1"/>
          <w:szCs w:val="24"/>
        </w:rPr>
        <w:t xml:space="preserve"> center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with the student engagement. The facilities are provided now would have impact more among the students if the service quality of. The reginal centers be improved-as students are believing. All participants have reported a positive impact of well-designed regional study center on student engagement. Students have reported their complains about the current facilities and want to see that in future their observations are restored by the competent authority. One participant has reported-</w:t>
      </w:r>
    </w:p>
    <w:p w14:paraId="430DE5E5"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“…the environment of a study center has great influence on students. A well equip facility always positively influence students to be engaged with the classes and with the lesson.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has clear limitation in providing well equip class room specially in the regional centers.”</w:t>
      </w:r>
    </w:p>
    <w:p w14:paraId="07396074"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(Chittagong, MBA, Stu.: 20)</w:t>
      </w:r>
    </w:p>
    <w:p w14:paraId="3F3608F3" w14:textId="77777777" w:rsidR="00A2727E" w:rsidRPr="00F944EF" w:rsidRDefault="00A2727E" w:rsidP="00CB5DAE">
      <w:pPr>
        <w:jc w:val="both"/>
        <w:rPr>
          <w:rFonts w:ascii="Times New Roman" w:hAnsi="Times New Roman" w:cs="Times New Roman"/>
          <w:color w:val="000000" w:themeColor="text1"/>
          <w:szCs w:val="32"/>
        </w:rPr>
      </w:pPr>
    </w:p>
    <w:p w14:paraId="17021EB5" w14:textId="39E1A469" w:rsidR="00A2727E" w:rsidRPr="00F944EF" w:rsidRDefault="00CB5DAE" w:rsidP="00FF642B">
      <w:pPr>
        <w:pStyle w:val="Heading3"/>
        <w:spacing w:line="240" w:lineRule="auto"/>
        <w:rPr>
          <w:rFonts w:ascii="Times New Roman" w:hAnsi="Times New Roman" w:cs="Times New Roman"/>
          <w:color w:val="000000" w:themeColor="text1"/>
        </w:rPr>
      </w:pPr>
      <w:bookmarkStart w:id="69" w:name="_Toc121602619"/>
      <w:r>
        <w:rPr>
          <w:rFonts w:ascii="Times New Roman" w:hAnsi="Times New Roman" w:cs="Times New Roman"/>
          <w:color w:val="000000" w:themeColor="text1"/>
        </w:rPr>
        <w:t>4</w:t>
      </w:r>
      <w:r w:rsidR="00735595" w:rsidRPr="00F944EF">
        <w:rPr>
          <w:rFonts w:ascii="Times New Roman" w:hAnsi="Times New Roman" w:cs="Times New Roman"/>
          <w:color w:val="000000" w:themeColor="text1"/>
        </w:rPr>
        <w:t>.</w:t>
      </w:r>
      <w:r w:rsidR="00525DE0">
        <w:rPr>
          <w:rFonts w:ascii="Times New Roman" w:hAnsi="Times New Roman" w:cs="Times New Roman"/>
          <w:color w:val="000000" w:themeColor="text1"/>
        </w:rPr>
        <w:t>5</w:t>
      </w:r>
      <w:r w:rsidR="00735595" w:rsidRPr="00F944EF">
        <w:rPr>
          <w:rFonts w:ascii="Times New Roman" w:hAnsi="Times New Roman" w:cs="Times New Roman"/>
          <w:color w:val="000000" w:themeColor="text1"/>
        </w:rPr>
        <w:t>.</w:t>
      </w:r>
      <w:r>
        <w:rPr>
          <w:rFonts w:ascii="Times New Roman" w:hAnsi="Times New Roman" w:cs="Times New Roman"/>
          <w:color w:val="000000" w:themeColor="text1"/>
        </w:rPr>
        <w:t>3</w:t>
      </w:r>
      <w:r w:rsidR="00A2727E" w:rsidRPr="00F944EF">
        <w:rPr>
          <w:rFonts w:ascii="Times New Roman" w:hAnsi="Times New Roman" w:cs="Times New Roman"/>
          <w:color w:val="000000" w:themeColor="text1"/>
        </w:rPr>
        <w:t xml:space="preserve"> Employability</w:t>
      </w:r>
      <w:bookmarkEnd w:id="69"/>
    </w:p>
    <w:p w14:paraId="4760C3B8" w14:textId="77777777" w:rsidR="00A2727E" w:rsidRPr="00F944EF" w:rsidRDefault="00A2727E" w:rsidP="00FF642B">
      <w:pPr>
        <w:autoSpaceDE w:val="0"/>
        <w:autoSpaceDN w:val="0"/>
        <w:adjustRightInd w:val="0"/>
        <w:ind w:firstLine="72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Employability is an outcome from a number of inputs including student engagement and learning outcomes. Among many inputs, employability itself depends on three major issues: ability of the candidate to participate in teamwork either as the manager or a team member; whether the candidate has direct family responsibility for any dependent or elders or others; and the competition exists in the job market to get a reasonable and accepted job. These conditions are not dependent or linked to the external factors for example student engagement or learning outcome. These inherent qualities of employability not only emphasizes the quality of job market but also the internal quality of a candidate for being suitable for the job. For example, one student responded that the result and knowledge from a program cannot equip a candidate with the ability of working in a team or being the leader of a team. In the respondent’s word-</w:t>
      </w:r>
    </w:p>
    <w:p w14:paraId="66414BFF"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 I have learned a few theories and so many examples in the text book of organizational behavior course but did not realize that dealing with people would be thus hard and complicated to be in a team.”  </w:t>
      </w:r>
    </w:p>
    <w:p w14:paraId="720D73E3"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lastRenderedPageBreak/>
        <w:t xml:space="preserve">                                                                          (Sylhet, CMBA, Stu:23)</w:t>
      </w:r>
    </w:p>
    <w:p w14:paraId="0923CE25"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p>
    <w:p w14:paraId="3DA80C87"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The urgency of employability raises when a candidate is burdened with responsibilities of underaged or overaged people/relatives of his/her family, the nature of employability faces difficulties since this burden never helps the candidate in exploring opportunities of employability. Studies have revealed that family burden reduces capacity on a candidate to explore opportunities and forces to be agree with any job that can be obtained quickly or easily. Candidates also fear to switch from one job to another job if family burden is there. Students value security over opportunities. The result from our FGD also depicts the same result. All candidates have agreed that employability gets negatively affected with the family burden. One of the candidates has stated that,</w:t>
      </w:r>
    </w:p>
    <w:p w14:paraId="72F55B86"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“…More than my knowledge and skill which I have achieved from my MBA program, my family responsibilities have forced me to get a job as quickly as possible.”</w:t>
      </w:r>
    </w:p>
    <w:p w14:paraId="2B1B258F" w14:textId="7E1FBC63"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(Chittagong, MBA, Stu: 14)</w:t>
      </w:r>
    </w:p>
    <w:p w14:paraId="4B7C9619" w14:textId="53B99DA2" w:rsidR="00A2727E"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Above all, the existing competition in the job market also significantly impact of a candidate’s employability and ability to grow in the career. Besides the advantages in competition in the job market, the worse part always affects the candidates in the entry level and potential growth in afterward. Like our factor analysis, all the members who participated in the response agreed that existing level of job coemption negatively affects the possibilities in acquiring employability for the postgraduates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One participant has rightly stated that,</w:t>
      </w:r>
    </w:p>
    <w:p w14:paraId="12E12619" w14:textId="77777777" w:rsidR="0097707F" w:rsidRPr="00F944EF" w:rsidRDefault="0097707F" w:rsidP="00FF642B">
      <w:pPr>
        <w:autoSpaceDE w:val="0"/>
        <w:autoSpaceDN w:val="0"/>
        <w:adjustRightInd w:val="0"/>
        <w:jc w:val="both"/>
        <w:rPr>
          <w:rFonts w:ascii="Times New Roman" w:eastAsia="Calibri" w:hAnsi="Times New Roman" w:cs="Times New Roman"/>
          <w:bCs/>
          <w:color w:val="000000" w:themeColor="text1"/>
          <w:szCs w:val="24"/>
        </w:rPr>
      </w:pPr>
    </w:p>
    <w:p w14:paraId="05970AF0"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How much I have learned from the program can only be traced once I get appointed. But, in Bangladesh, the number of candidates is always much higher than the number of opportunities. Over to that, nepotism and corruption always had a role in Bangladesh. To me, I do not blame the program alone. Existing job market has failed to appoint us all. Or the current education system is not rightly placed to target the actual number of available job opportunities. A total correction in the process both in the policy making for curriculum development as well as market analysis is the only solution.”</w:t>
      </w:r>
    </w:p>
    <w:p w14:paraId="4135607E" w14:textId="77777777" w:rsidR="009958E2" w:rsidRDefault="00A2727E" w:rsidP="009958E2">
      <w:pPr>
        <w:autoSpaceDE w:val="0"/>
        <w:autoSpaceDN w:val="0"/>
        <w:adjustRightInd w:val="0"/>
        <w:ind w:left="1440" w:right="662"/>
        <w:jc w:val="both"/>
        <w:rPr>
          <w:rFonts w:ascii="Times New Roman" w:hAnsi="Times New Roman" w:cs="Times New Roman"/>
          <w:color w:val="000000" w:themeColor="text1"/>
          <w:szCs w:val="24"/>
        </w:rPr>
      </w:pP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t>(Dhaka, CMBA, Stu: 21)</w:t>
      </w:r>
      <w:bookmarkStart w:id="70" w:name="_Toc121602622"/>
    </w:p>
    <w:p w14:paraId="6A49F960" w14:textId="77777777" w:rsidR="009958E2" w:rsidRDefault="009958E2" w:rsidP="009958E2">
      <w:pPr>
        <w:autoSpaceDE w:val="0"/>
        <w:autoSpaceDN w:val="0"/>
        <w:adjustRightInd w:val="0"/>
        <w:ind w:right="662"/>
        <w:jc w:val="both"/>
        <w:rPr>
          <w:rFonts w:ascii="Times New Roman" w:hAnsi="Times New Roman" w:cs="Times New Roman"/>
          <w:color w:val="000000" w:themeColor="text1"/>
          <w:szCs w:val="24"/>
        </w:rPr>
      </w:pPr>
    </w:p>
    <w:p w14:paraId="29A8E4F7" w14:textId="10035113" w:rsidR="00712FAF" w:rsidRPr="009958E2" w:rsidRDefault="00CB5DAE" w:rsidP="009958E2">
      <w:pPr>
        <w:autoSpaceDE w:val="0"/>
        <w:autoSpaceDN w:val="0"/>
        <w:adjustRightInd w:val="0"/>
        <w:ind w:right="662"/>
        <w:jc w:val="both"/>
        <w:rPr>
          <w:rFonts w:ascii="Times New Roman" w:eastAsia="Calibri" w:hAnsi="Times New Roman" w:cs="Times New Roman"/>
          <w:b/>
          <w:bCs/>
          <w:color w:val="000000" w:themeColor="text1"/>
          <w:szCs w:val="24"/>
        </w:rPr>
      </w:pPr>
      <w:r w:rsidRPr="009958E2">
        <w:rPr>
          <w:rFonts w:ascii="Times New Roman" w:hAnsi="Times New Roman" w:cs="Times New Roman"/>
          <w:b/>
          <w:bCs/>
          <w:color w:val="000000" w:themeColor="text1"/>
          <w:szCs w:val="24"/>
        </w:rPr>
        <w:t>5</w:t>
      </w:r>
      <w:r w:rsidR="00D42523" w:rsidRPr="009958E2">
        <w:rPr>
          <w:rFonts w:ascii="Times New Roman" w:hAnsi="Times New Roman" w:cs="Times New Roman"/>
          <w:b/>
          <w:bCs/>
          <w:color w:val="000000" w:themeColor="text1"/>
          <w:szCs w:val="24"/>
        </w:rPr>
        <w:t>.</w:t>
      </w:r>
      <w:r w:rsidR="00712FAF" w:rsidRPr="009958E2">
        <w:rPr>
          <w:rFonts w:ascii="Times New Roman" w:hAnsi="Times New Roman" w:cs="Times New Roman"/>
          <w:b/>
          <w:bCs/>
          <w:color w:val="000000" w:themeColor="text1"/>
          <w:szCs w:val="24"/>
        </w:rPr>
        <w:t xml:space="preserve"> Conclusions</w:t>
      </w:r>
      <w:bookmarkEnd w:id="70"/>
      <w:r w:rsidR="00525DE0" w:rsidRPr="009958E2">
        <w:rPr>
          <w:rFonts w:ascii="Times New Roman" w:hAnsi="Times New Roman" w:cs="Times New Roman"/>
          <w:b/>
          <w:bCs/>
          <w:color w:val="000000" w:themeColor="text1"/>
          <w:szCs w:val="24"/>
        </w:rPr>
        <w:t xml:space="preserve">, Limitations and Recommendations </w:t>
      </w:r>
    </w:p>
    <w:p w14:paraId="08D123CB" w14:textId="5CD57382" w:rsidR="00063D29" w:rsidRPr="00F944EF" w:rsidRDefault="00063D29"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The findings of this study reveal several potential research fronts. Future research should undertake the key aspects of underdeveloped areas of graduate employability and outcome-based learnings. Among others, the key areas of future research agendas are longitudinal research on entrepreneurship pedagogy; post-graduation (alumni) feedback; entrepreneurship focused rather job placement; cross-sectional (interdisciplinary) comparison rather small focus group studies and case studies; development of more practical and integrated assessment and reward system for examining the purpose of learning outcomes; active participation of employers in curriculum design; research based teaching and learning environment; last but not least, student satisfaction. Overall, work ethics, sustainable education and moral perspective of higher education have potential research gap.</w:t>
      </w:r>
    </w:p>
    <w:p w14:paraId="269CDEE7" w14:textId="161E1DD9" w:rsidR="00862063" w:rsidRPr="00F944EF" w:rsidRDefault="00862063" w:rsidP="00525DE0">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The limitations of this study are three-fold. First, the unpredicted Covid-19 lockdown has abruptly derailed our plan of action to reach the targeted students and respondents due to the complete shutdown of the entire country. Hence, after waiting for a long period of almost 18 months, we had to collect the data online bases from the targeted respondents. However, when the lockdown condition has relaxed afterwards, we have managed to get the qualitative response from the participants of focus group discussions physically.</w:t>
      </w:r>
    </w:p>
    <w:p w14:paraId="1C6BDC0F" w14:textId="25E01B98" w:rsidR="00862063" w:rsidRPr="00F944EF" w:rsidRDefault="00862063"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lastRenderedPageBreak/>
        <w:t xml:space="preserve">Second, the time constraint of this project was a major concern for designing, collecting, accommodating, </w:t>
      </w:r>
      <w:r w:rsidR="00823BA0" w:rsidRPr="00F944EF">
        <w:rPr>
          <w:rFonts w:ascii="Times New Roman" w:hAnsi="Times New Roman" w:cs="Times New Roman"/>
          <w:color w:val="000000" w:themeColor="text1"/>
          <w:szCs w:val="24"/>
        </w:rPr>
        <w:t>validating,</w:t>
      </w:r>
      <w:r w:rsidRPr="00F944EF">
        <w:rPr>
          <w:rFonts w:ascii="Times New Roman" w:hAnsi="Times New Roman" w:cs="Times New Roman"/>
          <w:color w:val="000000" w:themeColor="text1"/>
          <w:szCs w:val="24"/>
        </w:rPr>
        <w:t xml:space="preserve"> and finally summarizing the results of the respondents. Hence, the future research may consider comprising more time </w:t>
      </w:r>
      <w:r w:rsidR="00823BA0" w:rsidRPr="00F944EF">
        <w:rPr>
          <w:rFonts w:ascii="Times New Roman" w:hAnsi="Times New Roman" w:cs="Times New Roman"/>
          <w:color w:val="000000" w:themeColor="text1"/>
          <w:szCs w:val="24"/>
        </w:rPr>
        <w:t>flexibility for such a rigorous work. Along the time constraints, financial constraints may also be added in this case. Since this study is a national issue and respondents have been selected nationwide, addition budget would be more realistic in the similar projects.</w:t>
      </w:r>
    </w:p>
    <w:p w14:paraId="709FF703" w14:textId="1869E0B3" w:rsidR="00617DDE" w:rsidRPr="00F944EF" w:rsidRDefault="00823BA0"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Last but not the least, </w:t>
      </w:r>
      <w:r w:rsidR="00FF4BFF" w:rsidRPr="00F944EF">
        <w:rPr>
          <w:rFonts w:ascii="Times New Roman" w:hAnsi="Times New Roman" w:cs="Times New Roman"/>
          <w:color w:val="000000" w:themeColor="text1"/>
          <w:szCs w:val="24"/>
        </w:rPr>
        <w:t>the scope of this research may also be broadened in the future studies. Because of the time and money constraints as discussed before, the scope of this study has also been shortened and only 4 postgraduate programs were purposively selected for this study. This narrowed down of scope might not hampered the robustness of this study, yet a complete picture is missing.</w:t>
      </w:r>
    </w:p>
    <w:p w14:paraId="20542933" w14:textId="58474FC4" w:rsidR="002254AF" w:rsidRPr="00F944EF" w:rsidRDefault="00011B26" w:rsidP="00525DE0">
      <w:pPr>
        <w:ind w:firstLine="36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The following recommendations </w:t>
      </w:r>
      <w:del w:id="71" w:author="DELL" w:date="2024-10-30T09:05:00Z">
        <w:r w:rsidRPr="00F944EF" w:rsidDel="00C17F74">
          <w:rPr>
            <w:rFonts w:ascii="Times New Roman" w:hAnsi="Times New Roman" w:cs="Times New Roman"/>
            <w:color w:val="000000" w:themeColor="text1"/>
            <w:szCs w:val="24"/>
          </w:rPr>
          <w:delText xml:space="preserve">may </w:delText>
        </w:r>
      </w:del>
      <w:ins w:id="72" w:author="DELL" w:date="2024-10-30T09:05:00Z">
        <w:r w:rsidR="00C17F74">
          <w:rPr>
            <w:rFonts w:ascii="Times New Roman" w:hAnsi="Times New Roman" w:cs="Times New Roman"/>
            <w:color w:val="000000" w:themeColor="text1"/>
            <w:szCs w:val="24"/>
          </w:rPr>
          <w:t>are</w:t>
        </w:r>
        <w:r w:rsidR="00C17F74" w:rsidRPr="00F944EF">
          <w:rPr>
            <w:rFonts w:ascii="Times New Roman" w:hAnsi="Times New Roman" w:cs="Times New Roman"/>
            <w:color w:val="000000" w:themeColor="text1"/>
            <w:szCs w:val="24"/>
          </w:rPr>
          <w:t xml:space="preserve"> </w:t>
        </w:r>
      </w:ins>
      <w:r w:rsidRPr="00F944EF">
        <w:rPr>
          <w:rFonts w:ascii="Times New Roman" w:hAnsi="Times New Roman" w:cs="Times New Roman"/>
          <w:color w:val="000000" w:themeColor="text1"/>
          <w:szCs w:val="24"/>
        </w:rPr>
        <w:t xml:space="preserve">be proposed for the </w:t>
      </w:r>
      <w:del w:id="73" w:author="DELL" w:date="2024-10-30T09:05:00Z">
        <w:r w:rsidRPr="00F944EF" w:rsidDel="00C17F74">
          <w:rPr>
            <w:rFonts w:ascii="Times New Roman" w:hAnsi="Times New Roman" w:cs="Times New Roman"/>
            <w:color w:val="000000" w:themeColor="text1"/>
            <w:szCs w:val="24"/>
          </w:rPr>
          <w:delText>future studies</w:delText>
        </w:r>
      </w:del>
      <w:ins w:id="74" w:author="DELL" w:date="2024-10-30T09:07:00Z">
        <w:r w:rsidR="00C17F74">
          <w:rPr>
            <w:rFonts w:ascii="Times New Roman" w:hAnsi="Times New Roman" w:cs="Times New Roman"/>
            <w:color w:val="000000" w:themeColor="text1"/>
            <w:szCs w:val="24"/>
          </w:rPr>
          <w:t>impro</w:t>
        </w:r>
      </w:ins>
      <w:ins w:id="75" w:author="DELL" w:date="2024-10-30T09:08:00Z">
        <w:r w:rsidR="00C17F74">
          <w:rPr>
            <w:rFonts w:ascii="Times New Roman" w:hAnsi="Times New Roman" w:cs="Times New Roman"/>
            <w:color w:val="000000" w:themeColor="text1"/>
            <w:szCs w:val="24"/>
          </w:rPr>
          <w:t>vement</w:t>
        </w:r>
      </w:ins>
      <w:ins w:id="76" w:author="DELL" w:date="2024-10-30T09:07:00Z">
        <w:r w:rsidR="00C17F74">
          <w:rPr>
            <w:rFonts w:ascii="Times New Roman" w:hAnsi="Times New Roman" w:cs="Times New Roman"/>
            <w:color w:val="000000" w:themeColor="text1"/>
            <w:szCs w:val="24"/>
          </w:rPr>
          <w:t xml:space="preserve"> of outcome-based education </w:t>
        </w:r>
      </w:ins>
      <w:ins w:id="77" w:author="DELL" w:date="2024-10-30T09:08:00Z">
        <w:r w:rsidR="00C17F74">
          <w:rPr>
            <w:rFonts w:ascii="Times New Roman" w:hAnsi="Times New Roman" w:cs="Times New Roman"/>
            <w:color w:val="000000" w:themeColor="text1"/>
            <w:szCs w:val="24"/>
          </w:rPr>
          <w:t>and to make students employable</w:t>
        </w:r>
      </w:ins>
      <w:r w:rsidRPr="00F944EF">
        <w:rPr>
          <w:rFonts w:ascii="Times New Roman" w:hAnsi="Times New Roman" w:cs="Times New Roman"/>
          <w:color w:val="000000" w:themeColor="text1"/>
          <w:szCs w:val="24"/>
        </w:rPr>
        <w:t>:</w:t>
      </w:r>
    </w:p>
    <w:p w14:paraId="381FD8EE" w14:textId="0B1E06B2"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On a regular basis, the academic curriculum should be updated based on the feedback of the employers and alumni.</w:t>
      </w:r>
    </w:p>
    <w:p w14:paraId="799CB69B" w14:textId="583ADD38"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Occasionally, some practical and physical sessions with industry practitioners so that students can get an opportunity to real-life interaction with the prospective employers beforehand the real market placements.</w:t>
      </w:r>
    </w:p>
    <w:p w14:paraId="654597F7" w14:textId="7278C8EC"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Besides the classroom sessions alone, some specific lectures as part of the existing syllabus may also be taught by the industry practitioners to ensure what is actually being practiced in the job market.</w:t>
      </w:r>
    </w:p>
    <w:p w14:paraId="340CC603" w14:textId="48516738"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Industry-academia collaboration may be ensured and practiced based on case study and problem-solving projects.</w:t>
      </w:r>
    </w:p>
    <w:p w14:paraId="7D2EE9B9" w14:textId="12DEBA23"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Some cocurricular activities </w:t>
      </w:r>
      <w:r w:rsidR="00592383" w:rsidRPr="00F944EF">
        <w:rPr>
          <w:rFonts w:ascii="Times New Roman" w:hAnsi="Times New Roman" w:cs="Times New Roman"/>
          <w:color w:val="000000" w:themeColor="text1"/>
          <w:szCs w:val="24"/>
        </w:rPr>
        <w:t xml:space="preserve">in the form of student’s club or society </w:t>
      </w:r>
      <w:r w:rsidRPr="00F944EF">
        <w:rPr>
          <w:rFonts w:ascii="Times New Roman" w:hAnsi="Times New Roman" w:cs="Times New Roman"/>
          <w:color w:val="000000" w:themeColor="text1"/>
          <w:szCs w:val="24"/>
        </w:rPr>
        <w:t xml:space="preserve">may be introduced along with the academic degrees so that students get </w:t>
      </w:r>
      <w:r w:rsidR="00984732" w:rsidRPr="00F944EF">
        <w:rPr>
          <w:rFonts w:ascii="Times New Roman" w:hAnsi="Times New Roman" w:cs="Times New Roman"/>
          <w:color w:val="000000" w:themeColor="text1"/>
          <w:szCs w:val="24"/>
        </w:rPr>
        <w:t>soft skills</w:t>
      </w:r>
      <w:r w:rsidRPr="00F944EF">
        <w:rPr>
          <w:rFonts w:ascii="Times New Roman" w:hAnsi="Times New Roman" w:cs="Times New Roman"/>
          <w:color w:val="000000" w:themeColor="text1"/>
          <w:szCs w:val="24"/>
        </w:rPr>
        <w:t xml:space="preserve"> along with academic knowledge alone</w:t>
      </w:r>
      <w:r w:rsidR="00984732" w:rsidRPr="00F944EF">
        <w:rPr>
          <w:rFonts w:ascii="Times New Roman" w:hAnsi="Times New Roman" w:cs="Times New Roman"/>
          <w:color w:val="000000" w:themeColor="text1"/>
          <w:szCs w:val="24"/>
        </w:rPr>
        <w:t>. For instance, communication skills, basic computer skills and most importantly negotiation skills.</w:t>
      </w:r>
    </w:p>
    <w:p w14:paraId="431A13ED" w14:textId="004F61BA" w:rsidR="00984732" w:rsidRPr="00F944EF" w:rsidRDefault="00592383"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The existing curriculum may be enriched with more research work and creative learning modules.</w:t>
      </w:r>
    </w:p>
    <w:p w14:paraId="0064C782" w14:textId="279D9CE9" w:rsidR="00592383" w:rsidRPr="00F944EF" w:rsidRDefault="00592383"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Active alumni and its operation are a must to get the inhouse news on the capacity and appropriateness of the existing curriculum of a program. </w:t>
      </w:r>
    </w:p>
    <w:p w14:paraId="7A184B8A" w14:textId="77777777" w:rsidR="00525DE0" w:rsidRPr="00525DE0" w:rsidRDefault="1F847FAE" w:rsidP="00525DE0">
      <w:pPr>
        <w:pStyle w:val="ListParagraph"/>
        <w:numPr>
          <w:ilvl w:val="0"/>
          <w:numId w:val="22"/>
        </w:numPr>
        <w:spacing w:line="240" w:lineRule="auto"/>
        <w:jc w:val="both"/>
        <w:rPr>
          <w:rFonts w:ascii="Times New Roman" w:hAnsi="Times New Roman" w:cs="Times New Roman"/>
          <w:color w:val="000000" w:themeColor="text1"/>
          <w:szCs w:val="24"/>
        </w:rPr>
      </w:pPr>
      <w:r w:rsidRPr="1F847FAE">
        <w:rPr>
          <w:rFonts w:ascii="Times New Roman" w:hAnsi="Times New Roman" w:cs="Times New Roman"/>
          <w:color w:val="000000" w:themeColor="text1"/>
        </w:rPr>
        <w:t>Last but not the least, additional care in the continuous assessment (i.e., project-based assignment, internship, class tests, quizzes, presentations etc.) of the students may wider the scope of student learning and engagement environment.</w:t>
      </w:r>
    </w:p>
    <w:p w14:paraId="53799B95" w14:textId="22217F2B" w:rsidR="00063D29" w:rsidRPr="00525DE0" w:rsidRDefault="00063D29" w:rsidP="00525DE0">
      <w:pPr>
        <w:ind w:left="360" w:firstLine="360"/>
        <w:jc w:val="both"/>
        <w:rPr>
          <w:rFonts w:ascii="Times New Roman" w:hAnsi="Times New Roman" w:cs="Times New Roman"/>
          <w:color w:val="000000" w:themeColor="text1"/>
          <w:szCs w:val="24"/>
        </w:rPr>
      </w:pPr>
      <w:r w:rsidRPr="00525DE0">
        <w:rPr>
          <w:rFonts w:ascii="Times New Roman" w:hAnsi="Times New Roman" w:cs="Times New Roman"/>
          <w:color w:val="000000" w:themeColor="text1"/>
          <w:szCs w:val="24"/>
        </w:rPr>
        <w:t>The outcome-based learning and graduate employability are evidently progressing to meet the challenges of 21</w:t>
      </w:r>
      <w:r w:rsidRPr="00525DE0">
        <w:rPr>
          <w:rFonts w:ascii="Times New Roman" w:hAnsi="Times New Roman" w:cs="Times New Roman"/>
          <w:color w:val="000000" w:themeColor="text1"/>
          <w:szCs w:val="24"/>
          <w:vertAlign w:val="superscript"/>
        </w:rPr>
        <w:t>st</w:t>
      </w:r>
      <w:r w:rsidRPr="00525DE0">
        <w:rPr>
          <w:rFonts w:ascii="Times New Roman" w:hAnsi="Times New Roman" w:cs="Times New Roman"/>
          <w:color w:val="000000" w:themeColor="text1"/>
          <w:szCs w:val="24"/>
        </w:rPr>
        <w:t xml:space="preserve"> century of higher education. Future research would seemingly improve the strength of identifying employer need more accurately and transmitting them to students through upgraded curriculum and outcome-based learning initiatives. The following practical implications may achieve from the results of this study:</w:t>
      </w:r>
    </w:p>
    <w:p w14:paraId="7B529731"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t xml:space="preserve">Higher education providers would create active partnership with appropriate graduate market or industry not only to ensure job placement but also to </w:t>
      </w:r>
      <w:proofErr w:type="spellStart"/>
      <w:r w:rsidRPr="00F944EF">
        <w:rPr>
          <w:rFonts w:ascii="Times New Roman" w:hAnsi="Times New Roman" w:cs="Times New Roman"/>
          <w:color w:val="000000" w:themeColor="text1"/>
          <w:sz w:val="24"/>
          <w:szCs w:val="24"/>
        </w:rPr>
        <w:t>i</w:t>
      </w:r>
      <w:proofErr w:type="spellEnd"/>
      <w:r w:rsidRPr="00F944EF">
        <w:rPr>
          <w:rFonts w:ascii="Times New Roman" w:hAnsi="Times New Roman" w:cs="Times New Roman"/>
          <w:color w:val="000000" w:themeColor="text1"/>
          <w:sz w:val="24"/>
          <w:szCs w:val="24"/>
        </w:rPr>
        <w:t>) update the existing curricula which will achieve expected graduate attributes and ii) to receive regular update from the host employers about their students who has received the outcome-based learning.</w:t>
      </w:r>
    </w:p>
    <w:p w14:paraId="2A7F1A81"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t>Universities would consider evaluating and reassessing their existing approach of graduate assessment. Since only a curriculum cannot ensure outcome-based learning, unjustified assessment quality may give false hope to the students as well as the stakeholders.</w:t>
      </w:r>
    </w:p>
    <w:p w14:paraId="69288953"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t>Universities in developing countries would define their own curriculum based on their own need. Just copy and paste of an improved curriculum would not be a solution for any different contextual setting.</w:t>
      </w:r>
    </w:p>
    <w:p w14:paraId="53291369"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lastRenderedPageBreak/>
        <w:t>Government must collectively examine the curriculum of higher education in a country and stabilize the economic factors to meet the expected employability through the outcome-based learnings.</w:t>
      </w:r>
    </w:p>
    <w:p w14:paraId="69DA9050"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t>Finally, students should play their actual role in this context. Self-motivation for being a readymade worker for the economy should enrich their graduate skills more than an outcome-based learning system can expect.</w:t>
      </w:r>
    </w:p>
    <w:p w14:paraId="478CDA2A" w14:textId="558CE6E4" w:rsidR="00374095" w:rsidRPr="00F944EF" w:rsidRDefault="00374095" w:rsidP="00CB5DAE">
      <w:pPr>
        <w:jc w:val="both"/>
        <w:rPr>
          <w:rFonts w:ascii="Times New Roman" w:hAnsi="Times New Roman" w:cs="Times New Roman"/>
          <w:color w:val="000000" w:themeColor="text1"/>
        </w:rPr>
      </w:pPr>
    </w:p>
    <w:p w14:paraId="513C455F" w14:textId="6932E305" w:rsidR="00CB5DAE" w:rsidRDefault="00CB5DAE">
      <w:pPr>
        <w:rPr>
          <w:rFonts w:ascii="Times New Roman" w:hAnsi="Times New Roman" w:cs="Times New Roman"/>
          <w:b/>
          <w:bCs/>
          <w:color w:val="000000" w:themeColor="text1"/>
          <w:szCs w:val="24"/>
        </w:rPr>
      </w:pPr>
    </w:p>
    <w:p w14:paraId="19696C63" w14:textId="385DBA07" w:rsidR="00017BA2" w:rsidRPr="00FF642B" w:rsidRDefault="00CB5DAE" w:rsidP="00FF642B">
      <w:pPr>
        <w:jc w:val="both"/>
        <w:rPr>
          <w:rFonts w:ascii="Times New Roman" w:hAnsi="Times New Roman" w:cs="Times New Roman"/>
          <w:b/>
          <w:bCs/>
          <w:color w:val="000000" w:themeColor="text1"/>
          <w:szCs w:val="24"/>
        </w:rPr>
      </w:pPr>
      <w:r w:rsidRPr="00FF642B">
        <w:rPr>
          <w:rFonts w:ascii="Times New Roman" w:hAnsi="Times New Roman" w:cs="Times New Roman"/>
          <w:b/>
          <w:bCs/>
          <w:color w:val="000000" w:themeColor="text1"/>
          <w:szCs w:val="24"/>
        </w:rPr>
        <w:t>References</w:t>
      </w:r>
    </w:p>
    <w:p w14:paraId="595992CA" w14:textId="77777777" w:rsidR="00CB5DAE" w:rsidRPr="00CB5DAE" w:rsidRDefault="00CB5DAE" w:rsidP="00CB5DAE">
      <w:pPr>
        <w:pStyle w:val="EndNoteBibliography"/>
        <w:spacing w:after="0"/>
        <w:ind w:left="720" w:hanging="720"/>
      </w:pPr>
      <w:r>
        <w:rPr>
          <w:szCs w:val="24"/>
        </w:rPr>
        <w:fldChar w:fldCharType="begin"/>
      </w:r>
      <w:r>
        <w:rPr>
          <w:szCs w:val="24"/>
        </w:rPr>
        <w:instrText xml:space="preserve"> ADDIN EN.REFLIST </w:instrText>
      </w:r>
      <w:r>
        <w:rPr>
          <w:szCs w:val="24"/>
        </w:rPr>
        <w:fldChar w:fldCharType="separate"/>
      </w:r>
      <w:r w:rsidRPr="00CB5DAE">
        <w:t xml:space="preserve">Aamodt, P. O., &amp; Havnes, A. (2008). Factors affecting professional job mastery: Quality of study or work experience? </w:t>
      </w:r>
      <w:r w:rsidRPr="00CB5DAE">
        <w:rPr>
          <w:i/>
        </w:rPr>
        <w:t>Quality in Higher Education, 14</w:t>
      </w:r>
      <w:r w:rsidRPr="00CB5DAE">
        <w:t>(3), 233-248. doi:10.1080/13538320802507539</w:t>
      </w:r>
    </w:p>
    <w:p w14:paraId="687F87CB" w14:textId="77777777" w:rsidR="00CB5DAE" w:rsidRPr="00CB5DAE" w:rsidRDefault="00CB5DAE" w:rsidP="00CB5DAE">
      <w:pPr>
        <w:pStyle w:val="EndNoteBibliography"/>
        <w:spacing w:after="0"/>
        <w:ind w:left="720" w:hanging="720"/>
      </w:pPr>
      <w:r w:rsidRPr="00CB5DAE">
        <w:t xml:space="preserve">Ahmad, K., Zainal, N. F. A., &amp; Rahmat, M. (2012). Relationship between employability and graduates' skills. </w:t>
      </w:r>
      <w:r w:rsidRPr="00CB5DAE">
        <w:rPr>
          <w:i/>
        </w:rPr>
        <w:t>International Business Management, 6</w:t>
      </w:r>
      <w:r w:rsidRPr="00CB5DAE">
        <w:t>(4), 440-445. doi:10.3923/ibm.2012.440.445</w:t>
      </w:r>
    </w:p>
    <w:p w14:paraId="6E2CAC79" w14:textId="77777777" w:rsidR="00CB5DAE" w:rsidRPr="00CB5DAE" w:rsidRDefault="00CB5DAE" w:rsidP="00CB5DAE">
      <w:pPr>
        <w:pStyle w:val="EndNoteBibliography"/>
        <w:spacing w:after="0"/>
        <w:ind w:left="720" w:hanging="720"/>
      </w:pPr>
      <w:r w:rsidRPr="00CB5DAE">
        <w:t>Arkoudis, S., &amp; Doughney, L. (2016) Improving English Language Learning Outcomes for International Students in Australian Universities: Some Critical Issues. In</w:t>
      </w:r>
      <w:r w:rsidRPr="00CB5DAE">
        <w:rPr>
          <w:i/>
        </w:rPr>
        <w:t xml:space="preserve">: Vol. 33. Education in the Asia-Pacific Region </w:t>
      </w:r>
      <w:r w:rsidRPr="00CB5DAE">
        <w:t>(pp. 297-314): Springer Nature.</w:t>
      </w:r>
    </w:p>
    <w:p w14:paraId="63FF4E12" w14:textId="77777777" w:rsidR="00CB5DAE" w:rsidRPr="00CB5DAE" w:rsidRDefault="00CB5DAE" w:rsidP="00CB5DAE">
      <w:pPr>
        <w:pStyle w:val="EndNoteBibliography"/>
        <w:spacing w:after="0"/>
        <w:ind w:left="720" w:hanging="720"/>
      </w:pPr>
      <w:r w:rsidRPr="00CB5DAE">
        <w:t xml:space="preserve">Bilsland, C., Carter, L., &amp; Wood, L. N. (2019). Work integrated learning internships in transnational education: Alumni perspectives from Vietnam. </w:t>
      </w:r>
      <w:r w:rsidRPr="00CB5DAE">
        <w:rPr>
          <w:i/>
        </w:rPr>
        <w:t>Education and Training, 61</w:t>
      </w:r>
      <w:r w:rsidRPr="00CB5DAE">
        <w:t>(3), 359-373. doi:10.1108/ET-07-2017-0094</w:t>
      </w:r>
    </w:p>
    <w:p w14:paraId="2025A916" w14:textId="77777777" w:rsidR="00CB5DAE" w:rsidRPr="00CB5DAE" w:rsidRDefault="00CB5DAE" w:rsidP="00CB5DAE">
      <w:pPr>
        <w:pStyle w:val="EndNoteBibliography"/>
        <w:spacing w:after="0"/>
        <w:ind w:left="720" w:hanging="720"/>
      </w:pPr>
      <w:r w:rsidRPr="00CB5DAE">
        <w:t xml:space="preserve">Chan, C. K. Y., &amp; Fong, E. T. Y. (2018). Disciplinary differences and implications for the development of generic skills: a study of engineering and business students’ perceptions of generic skills. </w:t>
      </w:r>
      <w:r w:rsidRPr="00CB5DAE">
        <w:rPr>
          <w:i/>
        </w:rPr>
        <w:t>European Journal of Engineering Education, 43</w:t>
      </w:r>
      <w:r w:rsidRPr="00CB5DAE">
        <w:t>(6), 927-949. doi:10.1080/03043797.2018.1462766</w:t>
      </w:r>
    </w:p>
    <w:p w14:paraId="5280F919" w14:textId="77777777" w:rsidR="00CB5DAE" w:rsidRPr="00CB5DAE" w:rsidRDefault="00CB5DAE" w:rsidP="00CB5DAE">
      <w:pPr>
        <w:pStyle w:val="EndNoteBibliography"/>
        <w:spacing w:after="0"/>
        <w:ind w:left="720" w:hanging="720"/>
      </w:pPr>
      <w:r w:rsidRPr="00CB5DAE">
        <w:t xml:space="preserve">Chiang, Y.-H. (2015). MCDM modelling on learning achievement determinants of undergraduate students in Taiwan. </w:t>
      </w:r>
      <w:r w:rsidRPr="00CB5DAE">
        <w:rPr>
          <w:i/>
        </w:rPr>
        <w:t>International Journal of Education Economics and Development, 6</w:t>
      </w:r>
      <w:r w:rsidRPr="00CB5DAE">
        <w:t xml:space="preserve">(2), 130-141. </w:t>
      </w:r>
    </w:p>
    <w:p w14:paraId="2C952BC5" w14:textId="77777777" w:rsidR="00CB5DAE" w:rsidRPr="00CB5DAE" w:rsidRDefault="00CB5DAE" w:rsidP="00CB5DAE">
      <w:pPr>
        <w:pStyle w:val="EndNoteBibliography"/>
        <w:spacing w:after="0"/>
        <w:ind w:left="720" w:hanging="720"/>
      </w:pPr>
      <w:r w:rsidRPr="00CB5DAE">
        <w:t xml:space="preserve">Clarke, M. (2018). Rethinking graduate employability: the role of capital, individual attributes and context. </w:t>
      </w:r>
      <w:r w:rsidRPr="00CB5DAE">
        <w:rPr>
          <w:i/>
        </w:rPr>
        <w:t>Studies in Higher Education, 43</w:t>
      </w:r>
      <w:r w:rsidRPr="00CB5DAE">
        <w:t>(11), 1923-1937. doi:10.1080/03075079.2017.1294152</w:t>
      </w:r>
    </w:p>
    <w:p w14:paraId="43D4C0C7" w14:textId="77777777" w:rsidR="00CB5DAE" w:rsidRPr="00CB5DAE" w:rsidRDefault="00CB5DAE" w:rsidP="00CB5DAE">
      <w:pPr>
        <w:pStyle w:val="EndNoteBibliography"/>
        <w:spacing w:after="0"/>
        <w:ind w:left="720" w:hanging="720"/>
      </w:pPr>
      <w:r w:rsidRPr="00CB5DAE">
        <w:t xml:space="preserve">Finch, D. J., Hamilton, L. K., Baldwin, R., &amp; Zehner, M. (2013). An exploratory study of factors affecting undergraduate employability. </w:t>
      </w:r>
      <w:r w:rsidRPr="00CB5DAE">
        <w:rPr>
          <w:i/>
        </w:rPr>
        <w:t>Education and Training, 55</w:t>
      </w:r>
      <w:r w:rsidRPr="00CB5DAE">
        <w:t>(7), 681-704. doi:10.1108/ET-07-2012-0077</w:t>
      </w:r>
    </w:p>
    <w:p w14:paraId="0860FFA9" w14:textId="77777777" w:rsidR="00CB5DAE" w:rsidRPr="00CB5DAE" w:rsidRDefault="00CB5DAE" w:rsidP="00CB5DAE">
      <w:pPr>
        <w:pStyle w:val="EndNoteBibliography"/>
        <w:spacing w:after="0"/>
        <w:ind w:left="720" w:hanging="720"/>
      </w:pPr>
      <w:r w:rsidRPr="00CB5DAE">
        <w:t xml:space="preserve">Fleming, J., &amp; Haigh, N. J. (2017). Examining and challenging the intentions of work-integrated learning. </w:t>
      </w:r>
      <w:r w:rsidRPr="00CB5DAE">
        <w:rPr>
          <w:i/>
        </w:rPr>
        <w:t>Higher Education, Skills and Work-based Learning, 7</w:t>
      </w:r>
      <w:r w:rsidRPr="00CB5DAE">
        <w:t>(2), 198-210. doi:10.1108/HESWBL-01-2017-0003</w:t>
      </w:r>
    </w:p>
    <w:p w14:paraId="16783D62" w14:textId="77777777" w:rsidR="00CB5DAE" w:rsidRPr="00CB5DAE" w:rsidRDefault="00CB5DAE" w:rsidP="00CB5DAE">
      <w:pPr>
        <w:pStyle w:val="EndNoteBibliography"/>
        <w:spacing w:after="0"/>
        <w:ind w:left="720" w:hanging="720"/>
      </w:pPr>
      <w:r w:rsidRPr="00CB5DAE">
        <w:t xml:space="preserve">Halibas, A. S., Mehtab, S., Al-Attili, A., Alo, B., Cordova, R., &amp; Cruz, M. E. L. T. (2020). A thematic analysis of the quality audit reports in developing a framework for assessing the achievement of the graduate attributes. </w:t>
      </w:r>
      <w:r w:rsidRPr="00CB5DAE">
        <w:rPr>
          <w:i/>
        </w:rPr>
        <w:t>International Journal of Educational Management, 34</w:t>
      </w:r>
      <w:r w:rsidRPr="00CB5DAE">
        <w:t>(5), 917-935. doi:10.1108/IJEM-07-2019-0251</w:t>
      </w:r>
    </w:p>
    <w:p w14:paraId="728422A5" w14:textId="77777777" w:rsidR="00CB5DAE" w:rsidRPr="00CB5DAE" w:rsidRDefault="00CB5DAE" w:rsidP="00CB5DAE">
      <w:pPr>
        <w:pStyle w:val="EndNoteBibliography"/>
        <w:spacing w:after="0"/>
        <w:ind w:left="720" w:hanging="720"/>
      </w:pPr>
      <w:r w:rsidRPr="00CB5DAE">
        <w:t xml:space="preserve">Hammer, S., Abawi, L., Gibbings, P., Jones, H., Redmond, P., &amp; Shams, S. (2018). Developing a generic review framework to assure capstone quality. </w:t>
      </w:r>
      <w:r w:rsidRPr="00CB5DAE">
        <w:rPr>
          <w:i/>
        </w:rPr>
        <w:t>Higher Education Research and Development, 37</w:t>
      </w:r>
      <w:r w:rsidRPr="00CB5DAE">
        <w:t>(4), 730-743. doi:10.1080/07294360.2018.1453787</w:t>
      </w:r>
    </w:p>
    <w:p w14:paraId="38F1C9A0" w14:textId="55DAEBA5" w:rsidR="00CB5DAE" w:rsidRPr="00CB5DAE" w:rsidRDefault="00CB5DAE" w:rsidP="00CB5DAE">
      <w:pPr>
        <w:pStyle w:val="EndNoteBibliography"/>
        <w:spacing w:after="0"/>
        <w:ind w:left="720" w:hanging="720"/>
      </w:pPr>
      <w:r w:rsidRPr="00CB5DAE">
        <w:t xml:space="preserve">Henderson, A., &amp; Trede, F. (2017). Strengthening attainment of student learning outcomes during work-integrated learning: A collaborative governance framework across academia, industry and students. </w:t>
      </w:r>
      <w:r w:rsidRPr="00CB5DAE">
        <w:rPr>
          <w:i/>
        </w:rPr>
        <w:t>Asia-Pacific Journal of Cooperative Education, 18</w:t>
      </w:r>
      <w:r w:rsidRPr="00CB5DAE">
        <w:t xml:space="preserve">(1), 73-80. Retrieved from </w:t>
      </w:r>
      <w:hyperlink r:id="rId16" w:history="1">
        <w:r w:rsidRPr="00CB5DAE">
          <w:rPr>
            <w:rStyle w:val="Hyperlink"/>
          </w:rPr>
          <w:t>https://www.scopus.com/inward/record.uri?eid=2-s2.0-85019893339&amp;partnerID=40&amp;md5=178e67101ced3266c77762b44e108f90</w:t>
        </w:r>
      </w:hyperlink>
    </w:p>
    <w:p w14:paraId="7FAF9B77" w14:textId="77777777" w:rsidR="00CB5DAE" w:rsidRPr="00CB5DAE" w:rsidRDefault="00CB5DAE" w:rsidP="00CB5DAE">
      <w:pPr>
        <w:pStyle w:val="EndNoteBibliography"/>
        <w:spacing w:after="0"/>
        <w:ind w:left="720" w:hanging="720"/>
      </w:pPr>
      <w:r w:rsidRPr="00CB5DAE">
        <w:t xml:space="preserve">Ho, W., Dey Prasanta, K., &amp; Higson Helen, E. (2006). Multiple criteria decision‐making techniques in higher education. </w:t>
      </w:r>
      <w:r w:rsidRPr="00CB5DAE">
        <w:rPr>
          <w:i/>
        </w:rPr>
        <w:t>International Journal of Educational Management, 20</w:t>
      </w:r>
      <w:r w:rsidRPr="00CB5DAE">
        <w:t>(5), 319-337. doi:10.1108/09513540610676403</w:t>
      </w:r>
    </w:p>
    <w:p w14:paraId="35DEF637" w14:textId="77777777" w:rsidR="00CB5DAE" w:rsidRPr="00CB5DAE" w:rsidRDefault="00CB5DAE" w:rsidP="00CB5DAE">
      <w:pPr>
        <w:pStyle w:val="EndNoteBibliography"/>
        <w:spacing w:after="0"/>
        <w:ind w:left="720" w:hanging="720"/>
      </w:pPr>
      <w:r w:rsidRPr="00CB5DAE">
        <w:lastRenderedPageBreak/>
        <w:t xml:space="preserve">Holdsworth, S., Sandri, O., Thomas, I., Wong, P., Chester, A., &amp; McLaughlin, P. (2020). The use of the theory of planned behaviour to assess graduate attributes for sustainability. </w:t>
      </w:r>
      <w:r w:rsidRPr="00CB5DAE">
        <w:rPr>
          <w:i/>
        </w:rPr>
        <w:t>Environmental Education Research, 26</w:t>
      </w:r>
      <w:r w:rsidRPr="00CB5DAE">
        <w:t>(2), 275-295. doi:10.1080/13504622.2019.1700218</w:t>
      </w:r>
    </w:p>
    <w:p w14:paraId="03549D54" w14:textId="77777777" w:rsidR="00CB5DAE" w:rsidRPr="00CB5DAE" w:rsidRDefault="00CB5DAE" w:rsidP="00CB5DAE">
      <w:pPr>
        <w:pStyle w:val="EndNoteBibliography"/>
        <w:spacing w:after="0"/>
        <w:ind w:left="720" w:hanging="720"/>
      </w:pPr>
      <w:r w:rsidRPr="00CB5DAE">
        <w:t xml:space="preserve">Huq, A., &amp; Gilbert, D. (2017). All the world’s a stage: transforming entrepreneurship education through design thinking. </w:t>
      </w:r>
      <w:r w:rsidRPr="00CB5DAE">
        <w:rPr>
          <w:i/>
        </w:rPr>
        <w:t>Education and Training, 59</w:t>
      </w:r>
      <w:r w:rsidRPr="00CB5DAE">
        <w:t>(2), 155-170. doi:10.1108/ET-12-2015-0111</w:t>
      </w:r>
    </w:p>
    <w:p w14:paraId="6F3C9DBF" w14:textId="77777777" w:rsidR="00CB5DAE" w:rsidRPr="00CB5DAE" w:rsidRDefault="00CB5DAE" w:rsidP="00CB5DAE">
      <w:pPr>
        <w:pStyle w:val="EndNoteBibliography"/>
        <w:spacing w:after="0"/>
        <w:ind w:left="720" w:hanging="720"/>
      </w:pPr>
      <w:r w:rsidRPr="00CB5DAE">
        <w:t xml:space="preserve">Jorre de St Jorre, T., Boud, D., &amp; Johnson, E. D. (2019). Assessment for distinctiveness: recognising diversity of accomplishments. </w:t>
      </w:r>
      <w:r w:rsidRPr="00CB5DAE">
        <w:rPr>
          <w:i/>
        </w:rPr>
        <w:t>Studies in Higher Education</w:t>
      </w:r>
      <w:r w:rsidRPr="00CB5DAE">
        <w:t>. doi:10.1080/03075079.2019.1689385</w:t>
      </w:r>
    </w:p>
    <w:p w14:paraId="78A2C8AB" w14:textId="77777777" w:rsidR="00CB5DAE" w:rsidRPr="00CB5DAE" w:rsidRDefault="00CB5DAE" w:rsidP="00CB5DAE">
      <w:pPr>
        <w:pStyle w:val="EndNoteBibliography"/>
        <w:spacing w:after="0"/>
        <w:ind w:left="720" w:hanging="720"/>
      </w:pPr>
      <w:r w:rsidRPr="00CB5DAE">
        <w:t xml:space="preserve">Jorre de St Jorre, T., &amp; Oliver, B. (2018). Want students to engage? Contextualise graduate learning outcomes and assess for employability. </w:t>
      </w:r>
      <w:r w:rsidRPr="00CB5DAE">
        <w:rPr>
          <w:i/>
        </w:rPr>
        <w:t>Higher Education Research and Development, 37</w:t>
      </w:r>
      <w:r w:rsidRPr="00CB5DAE">
        <w:t>(1), 44-57. doi:10.1080/07294360.2017.1339183</w:t>
      </w:r>
    </w:p>
    <w:p w14:paraId="510DAD43" w14:textId="77777777" w:rsidR="00CB5DAE" w:rsidRPr="00CB5DAE" w:rsidRDefault="00CB5DAE" w:rsidP="00CB5DAE">
      <w:pPr>
        <w:pStyle w:val="EndNoteBibliography"/>
        <w:spacing w:after="0"/>
        <w:ind w:left="720" w:hanging="720"/>
      </w:pPr>
      <w:r w:rsidRPr="00CB5DAE">
        <w:t xml:space="preserve">Langer, N. (2002). Enhancing adult learning in aging studies. </w:t>
      </w:r>
      <w:r w:rsidRPr="00CB5DAE">
        <w:rPr>
          <w:i/>
        </w:rPr>
        <w:t>Educational Gerontology, 28</w:t>
      </w:r>
      <w:r w:rsidRPr="00CB5DAE">
        <w:t xml:space="preserve">(10), 895-904. </w:t>
      </w:r>
    </w:p>
    <w:p w14:paraId="51C83011" w14:textId="77777777" w:rsidR="00CB5DAE" w:rsidRPr="00CB5DAE" w:rsidRDefault="00CB5DAE" w:rsidP="00CB5DAE">
      <w:pPr>
        <w:pStyle w:val="EndNoteBibliography"/>
        <w:spacing w:after="0"/>
        <w:ind w:left="720" w:hanging="720"/>
      </w:pPr>
      <w:r w:rsidRPr="00CB5DAE">
        <w:t xml:space="preserve">Leung, C. C., Lam, T. H., &amp; Cheng, K. K. (2020). Mass masking in the COVID-19 epidemic: people need guidance. </w:t>
      </w:r>
      <w:r w:rsidRPr="00CB5DAE">
        <w:rPr>
          <w:i/>
        </w:rPr>
        <w:t>Lancet, 395</w:t>
      </w:r>
      <w:r w:rsidRPr="00CB5DAE">
        <w:t xml:space="preserve">(10228), 945. </w:t>
      </w:r>
    </w:p>
    <w:p w14:paraId="0EB1E95F" w14:textId="77777777" w:rsidR="00CB5DAE" w:rsidRPr="00CB5DAE" w:rsidRDefault="00CB5DAE" w:rsidP="00CB5DAE">
      <w:pPr>
        <w:pStyle w:val="EndNoteBibliography"/>
        <w:spacing w:after="0"/>
        <w:ind w:left="720" w:hanging="720"/>
      </w:pPr>
      <w:r w:rsidRPr="00CB5DAE">
        <w:t xml:space="preserve">Lloyd, M. G., &amp; Griffiths, C. (2008). A review of the methods of delivering HE programmes in an FE college and an evaluation of the impact this will have on learning outcomes and student progression. </w:t>
      </w:r>
      <w:r w:rsidRPr="00CB5DAE">
        <w:rPr>
          <w:i/>
        </w:rPr>
        <w:t>Journal of Further and Higher Education, 32</w:t>
      </w:r>
      <w:r w:rsidRPr="00CB5DAE">
        <w:t>(1), 15-25. doi:10.1080/03098770701765559</w:t>
      </w:r>
    </w:p>
    <w:p w14:paraId="40758032" w14:textId="77777777" w:rsidR="00CB5DAE" w:rsidRPr="00CB5DAE" w:rsidRDefault="00CB5DAE" w:rsidP="00CB5DAE">
      <w:pPr>
        <w:pStyle w:val="EndNoteBibliography"/>
        <w:spacing w:after="0"/>
        <w:ind w:left="720" w:hanging="720"/>
      </w:pPr>
      <w:r w:rsidRPr="00CB5DAE">
        <w:t xml:space="preserve">Maxwell, R., &amp; Armellini, A. (2019). Identity, employability and entrepreneurship: the ChANGE framework of graduate attributes. </w:t>
      </w:r>
      <w:r w:rsidRPr="00CB5DAE">
        <w:rPr>
          <w:i/>
        </w:rPr>
        <w:t>Higher Education, Skills and Work-based Learning, 9</w:t>
      </w:r>
      <w:r w:rsidRPr="00CB5DAE">
        <w:t>(1), 76-91. doi:10.1108/HESWBL-02-2018-0016</w:t>
      </w:r>
    </w:p>
    <w:p w14:paraId="521FF196" w14:textId="77777777" w:rsidR="00CB5DAE" w:rsidRPr="00CB5DAE" w:rsidRDefault="00CB5DAE" w:rsidP="00CB5DAE">
      <w:pPr>
        <w:pStyle w:val="EndNoteBibliography"/>
        <w:spacing w:after="0"/>
        <w:ind w:left="720" w:hanging="720"/>
      </w:pPr>
      <w:r w:rsidRPr="00CB5DAE">
        <w:t xml:space="preserve">Mustafa, A., &amp; Goh, M. (1996). Multi-criterion models for higher education administration. </w:t>
      </w:r>
      <w:r w:rsidRPr="00CB5DAE">
        <w:rPr>
          <w:i/>
        </w:rPr>
        <w:t>Omega, 24</w:t>
      </w:r>
      <w:r w:rsidRPr="00CB5DAE">
        <w:t xml:space="preserve">(2), 167-178. </w:t>
      </w:r>
    </w:p>
    <w:p w14:paraId="2B35F616" w14:textId="77777777" w:rsidR="00CB5DAE" w:rsidRPr="00CB5DAE" w:rsidRDefault="00CB5DAE" w:rsidP="00CB5DAE">
      <w:pPr>
        <w:pStyle w:val="EndNoteBibliography"/>
        <w:spacing w:after="0"/>
        <w:ind w:left="720" w:hanging="720"/>
      </w:pPr>
      <w:r w:rsidRPr="00CB5DAE">
        <w:t xml:space="preserve">Nghia, T. L. H., Giang, H. T., &amp; Quyen, V. P. (2019). At-home international education in Vietnamese universities: impact on graduates’ employability and career prospects. </w:t>
      </w:r>
      <w:r w:rsidRPr="00CB5DAE">
        <w:rPr>
          <w:i/>
        </w:rPr>
        <w:t>Higher Education, 78</w:t>
      </w:r>
      <w:r w:rsidRPr="00CB5DAE">
        <w:t>(5), 817-834. doi:10.1007/s10734-019-00372-w</w:t>
      </w:r>
    </w:p>
    <w:p w14:paraId="2C6D196A" w14:textId="77777777" w:rsidR="00CB5DAE" w:rsidRPr="00CB5DAE" w:rsidRDefault="00CB5DAE" w:rsidP="00CB5DAE">
      <w:pPr>
        <w:pStyle w:val="EndNoteBibliography"/>
        <w:spacing w:after="0"/>
        <w:ind w:left="720" w:hanging="720"/>
      </w:pPr>
      <w:r w:rsidRPr="00CB5DAE">
        <w:t xml:space="preserve">Peng, M. Y. P. (2019). Testing the Mediating Role of Student Learning Outcomes in the Relationship Among Students’ Social Capital, International Mindsets, and Employability. </w:t>
      </w:r>
      <w:r w:rsidRPr="00CB5DAE">
        <w:rPr>
          <w:i/>
        </w:rPr>
        <w:t>Asia-Pacific Education Researcher, 28</w:t>
      </w:r>
      <w:r w:rsidRPr="00CB5DAE">
        <w:t>(3), 229-237. doi:10.1007/s40299-018-00431-3</w:t>
      </w:r>
    </w:p>
    <w:p w14:paraId="1A2FAA2D" w14:textId="77777777" w:rsidR="00CB5DAE" w:rsidRPr="00CB5DAE" w:rsidRDefault="00CB5DAE" w:rsidP="00CB5DAE">
      <w:pPr>
        <w:pStyle w:val="EndNoteBibliography"/>
        <w:spacing w:after="0"/>
        <w:ind w:left="720" w:hanging="720"/>
      </w:pPr>
      <w:r w:rsidRPr="00CB5DAE">
        <w:t xml:space="preserve">Raelin, J. A. (1997). A model of work-based learning. </w:t>
      </w:r>
      <w:r w:rsidRPr="00CB5DAE">
        <w:rPr>
          <w:i/>
        </w:rPr>
        <w:t>Organization science, 8</w:t>
      </w:r>
      <w:r w:rsidRPr="00CB5DAE">
        <w:t xml:space="preserve">(6), 563-578. </w:t>
      </w:r>
    </w:p>
    <w:p w14:paraId="6B91C492" w14:textId="77777777" w:rsidR="00CB5DAE" w:rsidRPr="00CB5DAE" w:rsidRDefault="00CB5DAE" w:rsidP="00CB5DAE">
      <w:pPr>
        <w:pStyle w:val="EndNoteBibliography"/>
        <w:spacing w:after="0"/>
        <w:ind w:left="720" w:hanging="720"/>
      </w:pPr>
      <w:r w:rsidRPr="00CB5DAE">
        <w:t xml:space="preserve">Ramsgaard, M. B., &amp; Østergaard, S. J. (2018). An entrepreneurial learning approach to assessment of internships. </w:t>
      </w:r>
      <w:r w:rsidRPr="00CB5DAE">
        <w:rPr>
          <w:i/>
        </w:rPr>
        <w:t>Education and Training, 60</w:t>
      </w:r>
      <w:r w:rsidRPr="00CB5DAE">
        <w:t>(7-8), 909-922. doi:10.1108/ET-11-2016-0164</w:t>
      </w:r>
    </w:p>
    <w:p w14:paraId="05F27F78" w14:textId="77777777" w:rsidR="00CB5DAE" w:rsidRPr="00CB5DAE" w:rsidRDefault="00CB5DAE" w:rsidP="00CB5DAE">
      <w:pPr>
        <w:pStyle w:val="EndNoteBibliography"/>
        <w:spacing w:after="0"/>
        <w:ind w:left="720" w:hanging="720"/>
      </w:pPr>
      <w:r w:rsidRPr="00CB5DAE">
        <w:t xml:space="preserve">Sandri, O., Holdsworth, S., &amp; Thomas, I. (2018). Assessing graduate sustainability capability post-degree completion: Why is it important and what are the challenges? </w:t>
      </w:r>
      <w:r w:rsidRPr="00CB5DAE">
        <w:rPr>
          <w:i/>
        </w:rPr>
        <w:t>International Journal of Sustainability in Higher Education, 19</w:t>
      </w:r>
      <w:r w:rsidRPr="00CB5DAE">
        <w:t>(1), 2-14. doi:10.1108/IJSHE-08-2016-0160</w:t>
      </w:r>
    </w:p>
    <w:p w14:paraId="2D7E8CE3" w14:textId="77777777" w:rsidR="00CB5DAE" w:rsidRPr="00CB5DAE" w:rsidRDefault="00CB5DAE" w:rsidP="00CB5DAE">
      <w:pPr>
        <w:pStyle w:val="EndNoteBibliography"/>
        <w:spacing w:after="0"/>
        <w:ind w:left="720" w:hanging="720"/>
      </w:pPr>
      <w:r w:rsidRPr="00CB5DAE">
        <w:t xml:space="preserve">Schaefer, T., Rahn, J., Kopp, T., Fabian, C. M., &amp; Brown, A. (2019). Fostering online learning at the workplace: A scheme to identify and analyse collaboration processes in asynchronous discussions. </w:t>
      </w:r>
      <w:r w:rsidRPr="00CB5DAE">
        <w:rPr>
          <w:i/>
        </w:rPr>
        <w:t>British Journal of Educational Technology, 50</w:t>
      </w:r>
      <w:r w:rsidRPr="00CB5DAE">
        <w:t>(3), 1354-1367. doi:10.1111/bjet.12617</w:t>
      </w:r>
    </w:p>
    <w:p w14:paraId="052DA92A" w14:textId="77777777" w:rsidR="00CB5DAE" w:rsidRPr="00CB5DAE" w:rsidRDefault="00CB5DAE" w:rsidP="00CB5DAE">
      <w:pPr>
        <w:pStyle w:val="EndNoteBibliography"/>
        <w:spacing w:after="0"/>
        <w:ind w:left="720" w:hanging="720"/>
      </w:pPr>
      <w:r w:rsidRPr="00CB5DAE">
        <w:t xml:space="preserve">Schuster, L., &amp; Glavas, C. (2017). Exploring the dimensions of electronic work integrated learning (eWIL). </w:t>
      </w:r>
      <w:r w:rsidRPr="00CB5DAE">
        <w:rPr>
          <w:i/>
        </w:rPr>
        <w:t>Educational Research Review, 21</w:t>
      </w:r>
      <w:r w:rsidRPr="00CB5DAE">
        <w:t>, 55-66. doi:10.1016/j.edurev.2017.04.001</w:t>
      </w:r>
    </w:p>
    <w:p w14:paraId="6CCD6F9C" w14:textId="77777777" w:rsidR="00CB5DAE" w:rsidRPr="00CB5DAE" w:rsidRDefault="00CB5DAE" w:rsidP="00CB5DAE">
      <w:pPr>
        <w:pStyle w:val="EndNoteBibliography"/>
        <w:spacing w:after="0"/>
        <w:ind w:left="720" w:hanging="720"/>
      </w:pPr>
      <w:r w:rsidRPr="00CB5DAE">
        <w:t xml:space="preserve">Smith, C., &amp; Worsfold, K. (2014). WIL curriculum design and student learning: a structural model of their effects on student satisfaction. </w:t>
      </w:r>
      <w:r w:rsidRPr="00CB5DAE">
        <w:rPr>
          <w:i/>
        </w:rPr>
        <w:t>Studies in Higher Education, 39</w:t>
      </w:r>
      <w:r w:rsidRPr="00CB5DAE">
        <w:t xml:space="preserve">(6), 1070-1084. </w:t>
      </w:r>
    </w:p>
    <w:p w14:paraId="05542B52" w14:textId="77777777" w:rsidR="00CB5DAE" w:rsidRPr="00CB5DAE" w:rsidRDefault="00CB5DAE" w:rsidP="00CB5DAE">
      <w:pPr>
        <w:pStyle w:val="EndNoteBibliography"/>
        <w:spacing w:after="0"/>
        <w:ind w:left="720" w:hanging="720"/>
      </w:pPr>
      <w:r w:rsidRPr="00CB5DAE">
        <w:t xml:space="preserve">Smith, C., &amp; Worsfold, K. (2015). Unpacking the learning–work nexus: ‘priming’ as lever for high-quality learning outcomes in work-integrated learning curricula. </w:t>
      </w:r>
      <w:r w:rsidRPr="00CB5DAE">
        <w:rPr>
          <w:i/>
        </w:rPr>
        <w:t>Studies in Higher Education, 40</w:t>
      </w:r>
      <w:r w:rsidRPr="00CB5DAE">
        <w:t>(1), 22-42. doi:10.1080/03075079.2013.806456</w:t>
      </w:r>
    </w:p>
    <w:p w14:paraId="500BBF1A" w14:textId="77777777" w:rsidR="00CB5DAE" w:rsidRPr="00CB5DAE" w:rsidRDefault="00CB5DAE" w:rsidP="00CB5DAE">
      <w:pPr>
        <w:pStyle w:val="EndNoteBibliography"/>
        <w:spacing w:after="0"/>
        <w:ind w:left="720" w:hanging="720"/>
      </w:pPr>
      <w:r w:rsidRPr="00CB5DAE">
        <w:t xml:space="preserve">Sweetman, R., Hovdhaugen, E., &amp; Karlsen, H. (2014). Learning outcomes across disciplinary divides and contrasting national higher education traditions. </w:t>
      </w:r>
      <w:r w:rsidRPr="00CB5DAE">
        <w:rPr>
          <w:i/>
        </w:rPr>
        <w:t>Tertiary Education and Management, 20</w:t>
      </w:r>
      <w:r w:rsidRPr="00CB5DAE">
        <w:t>(3), 179-192. doi:10.1080/13583883.2014.902096</w:t>
      </w:r>
    </w:p>
    <w:p w14:paraId="67585070" w14:textId="77777777" w:rsidR="00CB5DAE" w:rsidRPr="00CB5DAE" w:rsidRDefault="00CB5DAE" w:rsidP="00CB5DAE">
      <w:pPr>
        <w:pStyle w:val="EndNoteBibliography"/>
        <w:spacing w:after="0"/>
        <w:ind w:left="720" w:hanging="720"/>
      </w:pPr>
      <w:r w:rsidRPr="00CB5DAE">
        <w:lastRenderedPageBreak/>
        <w:t xml:space="preserve">Tucker, M., Byrnes-Loinette, K., &amp; Bodary, D. (2018). Articulating and Utilizing Communication Student Learning Outcomes in Community Colleges. </w:t>
      </w:r>
      <w:r w:rsidRPr="00CB5DAE">
        <w:rPr>
          <w:i/>
        </w:rPr>
        <w:t>Community College Journal of Research and Practice, 42</w:t>
      </w:r>
      <w:r w:rsidRPr="00CB5DAE">
        <w:t>(3), 218-221. doi:10.1080/10668926.2017.1289865</w:t>
      </w:r>
    </w:p>
    <w:p w14:paraId="4D68E86B" w14:textId="77777777" w:rsidR="00CB5DAE" w:rsidRPr="00CB5DAE" w:rsidRDefault="00CB5DAE" w:rsidP="00CB5DAE">
      <w:pPr>
        <w:pStyle w:val="EndNoteBibliography"/>
        <w:spacing w:after="0"/>
        <w:ind w:left="720" w:hanging="720"/>
      </w:pPr>
      <w:r w:rsidRPr="00CB5DAE">
        <w:t xml:space="preserve">Warraich, N. F., &amp; Ameen, K. (2010). Employment and learning outcomes of LIS graduates: A case of Pakistan. </w:t>
      </w:r>
      <w:r w:rsidRPr="00CB5DAE">
        <w:rPr>
          <w:i/>
        </w:rPr>
        <w:t>Education for Information, 28</w:t>
      </w:r>
      <w:r w:rsidRPr="00CB5DAE">
        <w:t>(2-4), 315-324. doi:10.3233/EFI-2010-0914</w:t>
      </w:r>
    </w:p>
    <w:p w14:paraId="1FE5CD62" w14:textId="66ADFEE0" w:rsidR="00CB5DAE" w:rsidRPr="00CB5DAE" w:rsidRDefault="00CB5DAE" w:rsidP="00CB5DAE">
      <w:pPr>
        <w:pStyle w:val="EndNoteBibliography"/>
        <w:spacing w:after="0"/>
        <w:ind w:left="720" w:hanging="720"/>
      </w:pPr>
      <w:r w:rsidRPr="00CB5DAE">
        <w:t xml:space="preserve">Whelan, M. (2017). Road testing graduate attributes and course learning outcomes of an environmental science degree via a work-integrated learning placement. </w:t>
      </w:r>
      <w:r w:rsidRPr="00CB5DAE">
        <w:rPr>
          <w:i/>
        </w:rPr>
        <w:t>Asia-Pacific Journal of Cooperative Education, 18</w:t>
      </w:r>
      <w:r w:rsidRPr="00CB5DAE">
        <w:t xml:space="preserve">(1), 1-13. Retrieved from </w:t>
      </w:r>
      <w:hyperlink r:id="rId17" w:history="1">
        <w:r w:rsidRPr="00CB5DAE">
          <w:rPr>
            <w:rStyle w:val="Hyperlink"/>
          </w:rPr>
          <w:t>https://www.scopus.com/inward/record.uri?eid=2-s2.0-85019958409&amp;partnerID=40&amp;md5=e833f70da20b1d969fe6df4a41b8e844</w:t>
        </w:r>
      </w:hyperlink>
    </w:p>
    <w:p w14:paraId="79DB8795" w14:textId="6414A0DF" w:rsidR="00CB5DAE" w:rsidRPr="00CB5DAE" w:rsidRDefault="00CB5DAE" w:rsidP="00CB5DAE">
      <w:pPr>
        <w:pStyle w:val="EndNoteBibliography"/>
        <w:spacing w:after="0"/>
        <w:ind w:left="720" w:hanging="720"/>
      </w:pPr>
      <w:r w:rsidRPr="00CB5DAE">
        <w:t xml:space="preserve">Wilkes, J., &amp; Burns, A. (2019). A decade of agriculture graduates' employability and career pathways. </w:t>
      </w:r>
      <w:r w:rsidRPr="00CB5DAE">
        <w:rPr>
          <w:i/>
        </w:rPr>
        <w:t>International Journal of Innovation in Science and Mathematics Education, 27</w:t>
      </w:r>
      <w:r w:rsidRPr="00CB5DAE">
        <w:t xml:space="preserve">(4), 2-13. Retrieved from </w:t>
      </w:r>
      <w:hyperlink r:id="rId18" w:history="1">
        <w:r w:rsidRPr="00CB5DAE">
          <w:rPr>
            <w:rStyle w:val="Hyperlink"/>
          </w:rPr>
          <w:t>https://www.scopus.com/inward/record.uri?eid=2-s2.0-85065323357&amp;partnerID=40&amp;md5=caad586e1f3230964d358dac1dcd4e01</w:t>
        </w:r>
      </w:hyperlink>
    </w:p>
    <w:p w14:paraId="1FC491A2" w14:textId="77777777" w:rsidR="00CB5DAE" w:rsidRPr="00CB5DAE" w:rsidRDefault="00CB5DAE" w:rsidP="00CB5DAE">
      <w:pPr>
        <w:pStyle w:val="EndNoteBibliography"/>
        <w:ind w:left="720" w:hanging="720"/>
      </w:pPr>
      <w:r w:rsidRPr="00CB5DAE">
        <w:t xml:space="preserve">Young, D. G., &amp; Keup, J. R. (2018). To pay or not to pay: The influence of compensation as an external reward on learning outcomes of peer leaders. </w:t>
      </w:r>
      <w:r w:rsidRPr="00CB5DAE">
        <w:rPr>
          <w:i/>
        </w:rPr>
        <w:t>Journal of College Student Development, 59</w:t>
      </w:r>
      <w:r w:rsidRPr="00CB5DAE">
        <w:t>(2), 159-176. doi:10.1353/csd.2018.0015</w:t>
      </w:r>
    </w:p>
    <w:p w14:paraId="362B3FF7" w14:textId="2BF98DE0" w:rsidR="00CB5DAE" w:rsidRDefault="00CB5DAE" w:rsidP="00CB5DAE">
      <w:pPr>
        <w:rPr>
          <w:ins w:id="78" w:author="DELL" w:date="2024-10-30T09:10:00Z"/>
          <w:szCs w:val="24"/>
        </w:rPr>
      </w:pPr>
      <w:r>
        <w:rPr>
          <w:szCs w:val="24"/>
        </w:rPr>
        <w:fldChar w:fldCharType="end"/>
      </w:r>
    </w:p>
    <w:p w14:paraId="480F649A" w14:textId="77777777" w:rsidR="00CB2356" w:rsidRDefault="00CB2356" w:rsidP="00CB5DAE">
      <w:pPr>
        <w:rPr>
          <w:ins w:id="79" w:author="DELL" w:date="2024-10-30T09:10:00Z"/>
          <w:szCs w:val="24"/>
        </w:rPr>
      </w:pPr>
    </w:p>
    <w:p w14:paraId="119340D0" w14:textId="13210A95" w:rsidR="00CB2356" w:rsidRDefault="00CB2356" w:rsidP="00CB5DAE">
      <w:pPr>
        <w:rPr>
          <w:ins w:id="80" w:author="DELL" w:date="2024-10-30T09:11:00Z"/>
          <w:szCs w:val="24"/>
        </w:rPr>
      </w:pPr>
      <w:ins w:id="81" w:author="DELL" w:date="2024-10-30T09:11:00Z">
        <w:r>
          <w:rPr>
            <w:szCs w:val="24"/>
          </w:rPr>
          <w:t>Strengths of this paper:</w:t>
        </w:r>
      </w:ins>
    </w:p>
    <w:p w14:paraId="759FBDE8" w14:textId="2BB3830A" w:rsidR="00CB2356" w:rsidRDefault="00CB2356" w:rsidP="00CB2356">
      <w:pPr>
        <w:pStyle w:val="ListParagraph"/>
        <w:numPr>
          <w:ilvl w:val="0"/>
          <w:numId w:val="27"/>
        </w:numPr>
        <w:rPr>
          <w:ins w:id="82" w:author="DELL" w:date="2024-10-30T09:14:00Z"/>
          <w:szCs w:val="24"/>
        </w:rPr>
        <w:pPrChange w:id="83" w:author="DELL" w:date="2024-10-30T09:11:00Z">
          <w:pPr/>
        </w:pPrChange>
      </w:pPr>
      <w:ins w:id="84" w:author="DELL" w:date="2024-10-30T09:11:00Z">
        <w:r>
          <w:rPr>
            <w:szCs w:val="24"/>
          </w:rPr>
          <w:t>The paper focus</w:t>
        </w:r>
      </w:ins>
      <w:ins w:id="85" w:author="DELL" w:date="2024-10-30T09:12:00Z">
        <w:r>
          <w:rPr>
            <w:szCs w:val="24"/>
          </w:rPr>
          <w:t>es</w:t>
        </w:r>
      </w:ins>
      <w:ins w:id="86" w:author="DELL" w:date="2024-10-30T09:11:00Z">
        <w:r>
          <w:rPr>
            <w:szCs w:val="24"/>
          </w:rPr>
          <w:t xml:space="preserve"> on the </w:t>
        </w:r>
      </w:ins>
      <w:ins w:id="87" w:author="DELL" w:date="2024-10-30T09:12:00Z">
        <w:r>
          <w:rPr>
            <w:szCs w:val="24"/>
          </w:rPr>
          <w:t>relationship between outcome-based education and employabili</w:t>
        </w:r>
      </w:ins>
      <w:ins w:id="88" w:author="DELL" w:date="2024-10-30T09:13:00Z">
        <w:r>
          <w:rPr>
            <w:szCs w:val="24"/>
          </w:rPr>
          <w:t xml:space="preserve">ty which is </w:t>
        </w:r>
      </w:ins>
      <w:ins w:id="89" w:author="DELL" w:date="2024-10-30T09:14:00Z">
        <w:r>
          <w:rPr>
            <w:szCs w:val="24"/>
          </w:rPr>
          <w:t>contemporary in the context of Bangladesh.</w:t>
        </w:r>
      </w:ins>
    </w:p>
    <w:p w14:paraId="20B6D606" w14:textId="7162B4F0" w:rsidR="00CB2356" w:rsidRDefault="00CB2356" w:rsidP="00CB2356">
      <w:pPr>
        <w:pStyle w:val="ListParagraph"/>
        <w:numPr>
          <w:ilvl w:val="0"/>
          <w:numId w:val="27"/>
        </w:numPr>
        <w:rPr>
          <w:ins w:id="90" w:author="DELL" w:date="2024-10-30T09:15:00Z"/>
          <w:szCs w:val="24"/>
        </w:rPr>
        <w:pPrChange w:id="91" w:author="DELL" w:date="2024-10-30T09:11:00Z">
          <w:pPr/>
        </w:pPrChange>
      </w:pPr>
      <w:ins w:id="92" w:author="DELL" w:date="2024-10-30T09:14:00Z">
        <w:r>
          <w:rPr>
            <w:szCs w:val="24"/>
          </w:rPr>
          <w:t>The f</w:t>
        </w:r>
      </w:ins>
      <w:ins w:id="93" w:author="DELL" w:date="2024-10-30T09:15:00Z">
        <w:r>
          <w:rPr>
            <w:szCs w:val="24"/>
          </w:rPr>
          <w:t>indings of this study is expected to provide a guideline in making students employable.</w:t>
        </w:r>
      </w:ins>
    </w:p>
    <w:p w14:paraId="31974D7E" w14:textId="4944BAE4" w:rsidR="00CB2356" w:rsidRDefault="00CB2356" w:rsidP="00CB2356">
      <w:pPr>
        <w:pStyle w:val="ListParagraph"/>
        <w:numPr>
          <w:ilvl w:val="0"/>
          <w:numId w:val="27"/>
        </w:numPr>
        <w:rPr>
          <w:ins w:id="94" w:author="DELL" w:date="2024-10-30T09:17:00Z"/>
          <w:szCs w:val="24"/>
        </w:rPr>
        <w:pPrChange w:id="95" w:author="DELL" w:date="2024-10-30T09:11:00Z">
          <w:pPr/>
        </w:pPrChange>
      </w:pPr>
      <w:ins w:id="96" w:author="DELL" w:date="2024-10-30T09:16:00Z">
        <w:r>
          <w:rPr>
            <w:szCs w:val="24"/>
          </w:rPr>
          <w:t xml:space="preserve">This paper highlights the necessity of updating course </w:t>
        </w:r>
      </w:ins>
      <w:ins w:id="97" w:author="DELL" w:date="2024-10-30T09:17:00Z">
        <w:r>
          <w:rPr>
            <w:szCs w:val="24"/>
          </w:rPr>
          <w:t>curriculum considering the job markets.</w:t>
        </w:r>
      </w:ins>
    </w:p>
    <w:p w14:paraId="6CC29085" w14:textId="77777777" w:rsidR="00CB2356" w:rsidRDefault="00CB2356" w:rsidP="00CB2356">
      <w:pPr>
        <w:rPr>
          <w:ins w:id="98" w:author="DELL" w:date="2024-10-30T09:17:00Z"/>
          <w:szCs w:val="24"/>
        </w:rPr>
      </w:pPr>
    </w:p>
    <w:p w14:paraId="0680C21D" w14:textId="69F9D7C7" w:rsidR="00CB2356" w:rsidRDefault="00CB2356" w:rsidP="00CB2356">
      <w:pPr>
        <w:rPr>
          <w:ins w:id="99" w:author="DELL" w:date="2024-10-30T09:18:00Z"/>
          <w:szCs w:val="24"/>
        </w:rPr>
      </w:pPr>
      <w:ins w:id="100" w:author="DELL" w:date="2024-10-30T09:18:00Z">
        <w:r>
          <w:rPr>
            <w:szCs w:val="24"/>
          </w:rPr>
          <w:t xml:space="preserve">Weaknesses of the paper: </w:t>
        </w:r>
      </w:ins>
    </w:p>
    <w:p w14:paraId="30D7CA21" w14:textId="1CBA42DA" w:rsidR="00CB2356" w:rsidRDefault="00930332" w:rsidP="00CB2356">
      <w:pPr>
        <w:pStyle w:val="ListParagraph"/>
        <w:numPr>
          <w:ilvl w:val="0"/>
          <w:numId w:val="28"/>
        </w:numPr>
        <w:rPr>
          <w:ins w:id="101" w:author="DELL" w:date="2024-10-30T09:20:00Z"/>
          <w:szCs w:val="24"/>
        </w:rPr>
        <w:pPrChange w:id="102" w:author="DELL" w:date="2024-10-30T09:18:00Z">
          <w:pPr/>
        </w:pPrChange>
      </w:pPr>
      <w:ins w:id="103" w:author="DELL" w:date="2024-10-30T09:19:00Z">
        <w:r>
          <w:rPr>
            <w:szCs w:val="24"/>
          </w:rPr>
          <w:t xml:space="preserve">Abstract </w:t>
        </w:r>
        <w:r w:rsidR="007E6EFB">
          <w:rPr>
            <w:szCs w:val="24"/>
          </w:rPr>
          <w:t>should be well-organized</w:t>
        </w:r>
      </w:ins>
      <w:ins w:id="104" w:author="DELL" w:date="2024-10-30T09:20:00Z">
        <w:r w:rsidR="007E6EFB">
          <w:rPr>
            <w:szCs w:val="24"/>
          </w:rPr>
          <w:t xml:space="preserve">. </w:t>
        </w:r>
      </w:ins>
    </w:p>
    <w:p w14:paraId="30A36EC7" w14:textId="551F6FE1" w:rsidR="007E6EFB" w:rsidRDefault="007E6EFB" w:rsidP="00CB2356">
      <w:pPr>
        <w:pStyle w:val="ListParagraph"/>
        <w:numPr>
          <w:ilvl w:val="0"/>
          <w:numId w:val="28"/>
        </w:numPr>
        <w:rPr>
          <w:ins w:id="105" w:author="DELL" w:date="2024-10-30T09:22:00Z"/>
          <w:szCs w:val="24"/>
        </w:rPr>
        <w:pPrChange w:id="106" w:author="DELL" w:date="2024-10-30T09:18:00Z">
          <w:pPr/>
        </w:pPrChange>
      </w:pPr>
      <w:ins w:id="107" w:author="DELL" w:date="2024-10-30T09:21:00Z">
        <w:r>
          <w:rPr>
            <w:szCs w:val="24"/>
          </w:rPr>
          <w:t>In introduction part you have to discuss about the things that encourages you conduct such</w:t>
        </w:r>
      </w:ins>
      <w:ins w:id="108" w:author="DELL" w:date="2024-10-30T09:22:00Z">
        <w:r>
          <w:rPr>
            <w:szCs w:val="24"/>
          </w:rPr>
          <w:t xml:space="preserve"> a study. </w:t>
        </w:r>
      </w:ins>
    </w:p>
    <w:p w14:paraId="3213F8F5" w14:textId="4DAD63E4" w:rsidR="007E6EFB" w:rsidRDefault="007E6EFB" w:rsidP="00CB2356">
      <w:pPr>
        <w:pStyle w:val="ListParagraph"/>
        <w:numPr>
          <w:ilvl w:val="0"/>
          <w:numId w:val="28"/>
        </w:numPr>
        <w:rPr>
          <w:ins w:id="109" w:author="DELL" w:date="2024-10-30T09:27:00Z"/>
          <w:szCs w:val="24"/>
        </w:rPr>
        <w:pPrChange w:id="110" w:author="DELL" w:date="2024-10-30T09:18:00Z">
          <w:pPr/>
        </w:pPrChange>
      </w:pPr>
      <w:ins w:id="111" w:author="DELL" w:date="2024-10-30T09:24:00Z">
        <w:r>
          <w:rPr>
            <w:szCs w:val="24"/>
          </w:rPr>
          <w:t>Literature</w:t>
        </w:r>
      </w:ins>
      <w:ins w:id="112" w:author="DELL" w:date="2024-10-30T09:22:00Z">
        <w:r>
          <w:rPr>
            <w:szCs w:val="24"/>
          </w:rPr>
          <w:t xml:space="preserve"> review</w:t>
        </w:r>
      </w:ins>
      <w:ins w:id="113" w:author="DELL" w:date="2024-10-30T09:24:00Z">
        <w:r>
          <w:rPr>
            <w:szCs w:val="24"/>
          </w:rPr>
          <w:t xml:space="preserve"> </w:t>
        </w:r>
      </w:ins>
      <w:ins w:id="114" w:author="DELL" w:date="2024-10-30T09:25:00Z">
        <w:r>
          <w:rPr>
            <w:szCs w:val="24"/>
          </w:rPr>
          <w:t xml:space="preserve">should be discussed </w:t>
        </w:r>
      </w:ins>
      <w:ins w:id="115" w:author="DELL" w:date="2024-10-30T09:26:00Z">
        <w:r>
          <w:rPr>
            <w:szCs w:val="24"/>
          </w:rPr>
          <w:t>considering the variables of your study and how those variables (IV, Me</w:t>
        </w:r>
      </w:ins>
      <w:ins w:id="116" w:author="DELL" w:date="2024-10-30T09:27:00Z">
        <w:r>
          <w:rPr>
            <w:szCs w:val="24"/>
          </w:rPr>
          <w:t xml:space="preserve">V, and DV) have relationship with each other. </w:t>
        </w:r>
      </w:ins>
    </w:p>
    <w:p w14:paraId="0FDE08EF" w14:textId="4E579683" w:rsidR="007E6EFB" w:rsidRDefault="007E6EFB" w:rsidP="00CB2356">
      <w:pPr>
        <w:pStyle w:val="ListParagraph"/>
        <w:numPr>
          <w:ilvl w:val="0"/>
          <w:numId w:val="28"/>
        </w:numPr>
        <w:rPr>
          <w:ins w:id="117" w:author="DELL" w:date="2024-10-30T09:31:00Z"/>
          <w:szCs w:val="24"/>
        </w:rPr>
        <w:pPrChange w:id="118" w:author="DELL" w:date="2024-10-30T09:18:00Z">
          <w:pPr/>
        </w:pPrChange>
      </w:pPr>
      <w:ins w:id="119" w:author="DELL" w:date="2024-10-30T09:28:00Z">
        <w:r>
          <w:rPr>
            <w:szCs w:val="24"/>
          </w:rPr>
          <w:t xml:space="preserve">Figure 1 and 2 do not contain necessary </w:t>
        </w:r>
      </w:ins>
      <w:ins w:id="120" w:author="DELL" w:date="2024-10-30T09:29:00Z">
        <w:r>
          <w:rPr>
            <w:szCs w:val="24"/>
          </w:rPr>
          <w:t xml:space="preserve">values. For assessment model (fig 1) </w:t>
        </w:r>
        <w:r w:rsidR="00AD59DF">
          <w:rPr>
            <w:szCs w:val="24"/>
          </w:rPr>
          <w:t xml:space="preserve">factor loadings </w:t>
        </w:r>
      </w:ins>
      <w:ins w:id="121" w:author="DELL" w:date="2024-10-30T09:30:00Z">
        <w:r w:rsidR="00AD59DF">
          <w:rPr>
            <w:szCs w:val="24"/>
          </w:rPr>
          <w:t>of each statement</w:t>
        </w:r>
      </w:ins>
      <w:ins w:id="122" w:author="DELL" w:date="2024-10-30T09:31:00Z">
        <w:r w:rsidR="00AD59DF">
          <w:rPr>
            <w:szCs w:val="24"/>
          </w:rPr>
          <w:t xml:space="preserve"> </w:t>
        </w:r>
      </w:ins>
      <w:ins w:id="123" w:author="DELL" w:date="2024-10-30T09:30:00Z">
        <w:r w:rsidR="00AD59DF">
          <w:rPr>
            <w:szCs w:val="24"/>
          </w:rPr>
          <w:t xml:space="preserve">should be shown. In fig 2 </w:t>
        </w:r>
      </w:ins>
      <w:ins w:id="124" w:author="DELL" w:date="2024-10-30T09:31:00Z">
        <w:r w:rsidR="00AD59DF">
          <w:rPr>
            <w:szCs w:val="24"/>
          </w:rPr>
          <w:t xml:space="preserve">the t-value of the respective statement should be </w:t>
        </w:r>
      </w:ins>
      <w:ins w:id="125" w:author="DELL" w:date="2024-10-30T09:32:00Z">
        <w:r w:rsidR="00AD59DF">
          <w:rPr>
            <w:szCs w:val="24"/>
          </w:rPr>
          <w:t>there</w:t>
        </w:r>
      </w:ins>
      <w:ins w:id="126" w:author="DELL" w:date="2024-10-30T09:31:00Z">
        <w:r w:rsidR="00AD59DF">
          <w:rPr>
            <w:szCs w:val="24"/>
          </w:rPr>
          <w:t>.</w:t>
        </w:r>
      </w:ins>
    </w:p>
    <w:p w14:paraId="3DE4820C" w14:textId="4A166BA4" w:rsidR="00AD59DF" w:rsidRDefault="00AD59DF" w:rsidP="00CB2356">
      <w:pPr>
        <w:pStyle w:val="ListParagraph"/>
        <w:numPr>
          <w:ilvl w:val="0"/>
          <w:numId w:val="28"/>
        </w:numPr>
        <w:rPr>
          <w:ins w:id="127" w:author="DELL" w:date="2024-10-30T09:43:00Z"/>
          <w:szCs w:val="24"/>
        </w:rPr>
        <w:pPrChange w:id="128" w:author="DELL" w:date="2024-10-30T09:18:00Z">
          <w:pPr/>
        </w:pPrChange>
      </w:pPr>
      <w:ins w:id="129" w:author="DELL" w:date="2024-10-30T09:33:00Z">
        <w:r>
          <w:rPr>
            <w:szCs w:val="24"/>
          </w:rPr>
          <w:t>In con</w:t>
        </w:r>
      </w:ins>
      <w:ins w:id="130" w:author="DELL" w:date="2024-10-30T09:34:00Z">
        <w:r>
          <w:rPr>
            <w:szCs w:val="24"/>
          </w:rPr>
          <w:t>c</w:t>
        </w:r>
      </w:ins>
      <w:ins w:id="131" w:author="DELL" w:date="2024-10-30T09:33:00Z">
        <w:r>
          <w:rPr>
            <w:szCs w:val="24"/>
          </w:rPr>
          <w:t>lus</w:t>
        </w:r>
      </w:ins>
      <w:ins w:id="132" w:author="DELL" w:date="2024-10-30T09:34:00Z">
        <w:r>
          <w:rPr>
            <w:szCs w:val="24"/>
          </w:rPr>
          <w:t>ion part you have to discuss about the expected benefits may be avail</w:t>
        </w:r>
      </w:ins>
      <w:ins w:id="133" w:author="DELL" w:date="2024-10-30T09:35:00Z">
        <w:r>
          <w:rPr>
            <w:szCs w:val="24"/>
          </w:rPr>
          <w:t>ed</w:t>
        </w:r>
      </w:ins>
      <w:ins w:id="134" w:author="DELL" w:date="2024-10-30T09:34:00Z">
        <w:r>
          <w:rPr>
            <w:szCs w:val="24"/>
          </w:rPr>
          <w:t xml:space="preserve"> f</w:t>
        </w:r>
      </w:ins>
      <w:ins w:id="135" w:author="DELL" w:date="2024-10-30T09:35:00Z">
        <w:r>
          <w:rPr>
            <w:szCs w:val="24"/>
          </w:rPr>
          <w:t>rom the finding</w:t>
        </w:r>
      </w:ins>
      <w:ins w:id="136" w:author="DELL" w:date="2024-10-30T09:37:00Z">
        <w:r>
          <w:rPr>
            <w:szCs w:val="24"/>
          </w:rPr>
          <w:t xml:space="preserve">. </w:t>
        </w:r>
      </w:ins>
    </w:p>
    <w:p w14:paraId="1F0F302B" w14:textId="468DBEAB" w:rsidR="00EC0908" w:rsidRDefault="00EC0908" w:rsidP="00CB2356">
      <w:pPr>
        <w:pStyle w:val="ListParagraph"/>
        <w:numPr>
          <w:ilvl w:val="0"/>
          <w:numId w:val="28"/>
        </w:numPr>
        <w:rPr>
          <w:ins w:id="137" w:author="DELL" w:date="2024-10-30T09:47:00Z"/>
          <w:szCs w:val="24"/>
        </w:rPr>
        <w:pPrChange w:id="138" w:author="DELL" w:date="2024-10-30T09:18:00Z">
          <w:pPr/>
        </w:pPrChange>
      </w:pPr>
      <w:ins w:id="139" w:author="DELL" w:date="2024-10-30T09:44:00Z">
        <w:r>
          <w:rPr>
            <w:szCs w:val="24"/>
          </w:rPr>
          <w:t xml:space="preserve">Need sincere </w:t>
        </w:r>
      </w:ins>
      <w:ins w:id="140" w:author="DELL" w:date="2024-10-30T09:45:00Z">
        <w:r>
          <w:rPr>
            <w:szCs w:val="24"/>
          </w:rPr>
          <w:t xml:space="preserve">revision of the paper so that the paper could be easily </w:t>
        </w:r>
      </w:ins>
      <w:ins w:id="141" w:author="DELL" w:date="2024-10-30T09:46:00Z">
        <w:r>
          <w:rPr>
            <w:szCs w:val="24"/>
          </w:rPr>
          <w:t>understandable to the practitioners and other readers.</w:t>
        </w:r>
      </w:ins>
    </w:p>
    <w:p w14:paraId="287A1E5E" w14:textId="36FD2AC5" w:rsidR="00EC0908" w:rsidRDefault="00EC0908" w:rsidP="00CB2356">
      <w:pPr>
        <w:pStyle w:val="ListParagraph"/>
        <w:numPr>
          <w:ilvl w:val="0"/>
          <w:numId w:val="28"/>
        </w:numPr>
        <w:rPr>
          <w:ins w:id="142" w:author="DELL" w:date="2024-10-30T09:38:00Z"/>
          <w:szCs w:val="24"/>
        </w:rPr>
        <w:pPrChange w:id="143" w:author="DELL" w:date="2024-10-30T09:18:00Z">
          <w:pPr/>
        </w:pPrChange>
      </w:pPr>
      <w:ins w:id="144" w:author="DELL" w:date="2024-10-30T09:47:00Z">
        <w:r>
          <w:rPr>
            <w:szCs w:val="24"/>
          </w:rPr>
          <w:t xml:space="preserve">Follow the same font style </w:t>
        </w:r>
      </w:ins>
      <w:ins w:id="145" w:author="DELL" w:date="2024-10-30T09:48:00Z">
        <w:r>
          <w:rPr>
            <w:szCs w:val="24"/>
          </w:rPr>
          <w:t>around the paper.</w:t>
        </w:r>
      </w:ins>
      <w:bookmarkStart w:id="146" w:name="_GoBack"/>
      <w:bookmarkEnd w:id="146"/>
    </w:p>
    <w:p w14:paraId="592C45E6" w14:textId="73773AF6" w:rsidR="00AD59DF" w:rsidRDefault="00AD59DF" w:rsidP="00AD59DF">
      <w:pPr>
        <w:rPr>
          <w:ins w:id="147" w:author="DELL" w:date="2024-10-30T09:40:00Z"/>
          <w:szCs w:val="24"/>
        </w:rPr>
      </w:pPr>
      <w:ins w:id="148" w:author="DELL" w:date="2024-10-30T09:38:00Z">
        <w:r>
          <w:rPr>
            <w:szCs w:val="24"/>
          </w:rPr>
          <w:t>Suggestions: make necessary corrections given in the body of the paper</w:t>
        </w:r>
      </w:ins>
      <w:ins w:id="149" w:author="DELL" w:date="2024-10-30T09:39:00Z">
        <w:r>
          <w:rPr>
            <w:szCs w:val="24"/>
          </w:rPr>
          <w:t xml:space="preserve">. Additionally, </w:t>
        </w:r>
      </w:ins>
      <w:ins w:id="150" w:author="DELL" w:date="2024-10-30T09:40:00Z">
        <w:r w:rsidR="00B63459">
          <w:rPr>
            <w:szCs w:val="24"/>
          </w:rPr>
          <w:t>overcome</w:t>
        </w:r>
      </w:ins>
      <w:ins w:id="151" w:author="DELL" w:date="2024-10-30T09:39:00Z">
        <w:r>
          <w:rPr>
            <w:szCs w:val="24"/>
          </w:rPr>
          <w:t xml:space="preserve"> t</w:t>
        </w:r>
        <w:r w:rsidR="00B63459">
          <w:rPr>
            <w:szCs w:val="24"/>
          </w:rPr>
          <w:t xml:space="preserve">he </w:t>
        </w:r>
      </w:ins>
      <w:ins w:id="152" w:author="DELL" w:date="2024-10-30T09:40:00Z">
        <w:r w:rsidR="00B63459">
          <w:rPr>
            <w:szCs w:val="24"/>
          </w:rPr>
          <w:t>weaknesses mentioned above.</w:t>
        </w:r>
      </w:ins>
    </w:p>
    <w:p w14:paraId="401DDEA3" w14:textId="77777777" w:rsidR="00B63459" w:rsidRDefault="00B63459" w:rsidP="00AD59DF">
      <w:pPr>
        <w:rPr>
          <w:ins w:id="153" w:author="DELL" w:date="2024-10-30T09:40:00Z"/>
          <w:szCs w:val="24"/>
        </w:rPr>
      </w:pPr>
    </w:p>
    <w:p w14:paraId="54F2E303" w14:textId="700D0AAC" w:rsidR="00B63459" w:rsidRPr="00AD59DF" w:rsidRDefault="00B63459" w:rsidP="00AD59DF">
      <w:pPr>
        <w:rPr>
          <w:szCs w:val="24"/>
        </w:rPr>
      </w:pPr>
      <w:ins w:id="154" w:author="DELL" w:date="2024-10-30T09:40:00Z">
        <w:r>
          <w:rPr>
            <w:szCs w:val="24"/>
          </w:rPr>
          <w:t xml:space="preserve">Decision: </w:t>
        </w:r>
      </w:ins>
      <w:ins w:id="155" w:author="DELL" w:date="2024-10-30T09:41:00Z">
        <w:r>
          <w:rPr>
            <w:szCs w:val="24"/>
          </w:rPr>
          <w:t xml:space="preserve">Minor revision. May be published after necessary corrections. </w:t>
        </w:r>
      </w:ins>
    </w:p>
    <w:sectPr w:rsidR="00B63459" w:rsidRPr="00AD59DF" w:rsidSect="00451393">
      <w:type w:val="continuous"/>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LL" w:date="2024-10-29T08:43:00Z" w:initials="D">
    <w:p w14:paraId="29570879" w14:textId="38E238C7" w:rsidR="00AD59DF" w:rsidRDefault="00AD59DF">
      <w:pPr>
        <w:pStyle w:val="CommentText"/>
      </w:pPr>
      <w:r>
        <w:rPr>
          <w:rStyle w:val="CommentReference"/>
        </w:rPr>
        <w:annotationRef/>
      </w:r>
      <w:r>
        <w:t>The title may be changed in the following way- “Influence of Outcome-based Learning on Graduates’ Employability: A Case Study of Bangladesh”</w:t>
      </w:r>
    </w:p>
  </w:comment>
  <w:comment w:id="1" w:author="DELL" w:date="2024-10-29T08:53:00Z" w:initials="D">
    <w:p w14:paraId="1015593B" w14:textId="49560ADC" w:rsidR="00AD59DF" w:rsidRDefault="00AD59DF">
      <w:pPr>
        <w:pStyle w:val="CommentText"/>
      </w:pPr>
      <w:r>
        <w:rPr>
          <w:rStyle w:val="CommentReference"/>
        </w:rPr>
        <w:annotationRef/>
      </w:r>
      <w:r>
        <w:t>The assessment of influence of outcome-based learning on graduates’ employability become a burning issue in the recent years since the higher education policy could not meet the requirements of rapidly changing society and employers’ expectations which is visualized from the discrepancy between university education and job market requirement</w:t>
      </w:r>
    </w:p>
  </w:comment>
  <w:comment w:id="2" w:author="DELL" w:date="2024-10-29T09:07:00Z" w:initials="D">
    <w:p w14:paraId="3AFB66F8" w14:textId="4C102B10" w:rsidR="00AD59DF" w:rsidRDefault="00AD59DF">
      <w:pPr>
        <w:pStyle w:val="CommentText"/>
      </w:pPr>
      <w:r>
        <w:rPr>
          <w:rStyle w:val="CommentReference"/>
        </w:rPr>
        <w:annotationRef/>
      </w:r>
      <w:r>
        <w:t>This is not necessary to talk about</w:t>
      </w:r>
    </w:p>
  </w:comment>
  <w:comment w:id="4" w:author="DELL" w:date="2024-10-29T09:17:00Z" w:initials="D">
    <w:p w14:paraId="66C1C490" w14:textId="27C07C52" w:rsidR="00AD59DF" w:rsidRDefault="00AD59DF">
      <w:pPr>
        <w:pStyle w:val="CommentText"/>
      </w:pPr>
      <w:r>
        <w:rPr>
          <w:rStyle w:val="CommentReference"/>
        </w:rPr>
        <w:annotationRef/>
      </w:r>
      <w:r>
        <w:t>Delete this part</w:t>
      </w:r>
    </w:p>
  </w:comment>
  <w:comment w:id="55" w:author="DELL" w:date="2024-10-29T11:55:00Z" w:initials="D">
    <w:p w14:paraId="5CF6A93B" w14:textId="476CDD83" w:rsidR="00AD59DF" w:rsidRDefault="00AD59DF">
      <w:pPr>
        <w:pStyle w:val="CommentText"/>
      </w:pPr>
      <w:r>
        <w:rPr>
          <w:rStyle w:val="CommentReference"/>
        </w:rPr>
        <w:annotationRef/>
      </w:r>
      <w:r>
        <w:t>The items of each construct / variable should be presented with respective factor loadings</w:t>
      </w:r>
    </w:p>
  </w:comment>
  <w:comment w:id="62" w:author="DELL" w:date="2024-10-29T12:26:00Z" w:initials="D">
    <w:p w14:paraId="7CC96C8B" w14:textId="64AA4ED7" w:rsidR="00AD59DF" w:rsidRDefault="00AD59DF">
      <w:pPr>
        <w:pStyle w:val="CommentText"/>
      </w:pPr>
      <w:r>
        <w:rPr>
          <w:rStyle w:val="CommentReference"/>
        </w:rPr>
        <w:annotationRef/>
      </w:r>
      <w:r>
        <w:t>The items of each construct / variable should be presented with respective T-value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570879" w15:done="0"/>
  <w15:commentEx w15:paraId="1015593B" w15:done="0"/>
  <w15:commentEx w15:paraId="3AFB66F8" w15:done="0"/>
  <w15:commentEx w15:paraId="66C1C490" w15:done="0"/>
  <w15:commentEx w15:paraId="5CF6A93B" w15:done="0"/>
  <w15:commentEx w15:paraId="7CC96C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4317D" w14:textId="77777777" w:rsidR="007C63AC" w:rsidRDefault="007C63AC">
      <w:r>
        <w:separator/>
      </w:r>
    </w:p>
  </w:endnote>
  <w:endnote w:type="continuationSeparator" w:id="0">
    <w:p w14:paraId="289D115A" w14:textId="77777777" w:rsidR="007C63AC" w:rsidRDefault="007C6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FEA0A" w14:textId="3805439F" w:rsidR="00AD59DF" w:rsidRDefault="00AD59DF" w:rsidP="00E95F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viii</w:t>
    </w:r>
    <w:r>
      <w:rPr>
        <w:rStyle w:val="PageNumber"/>
      </w:rPr>
      <w:fldChar w:fldCharType="end"/>
    </w:r>
  </w:p>
  <w:p w14:paraId="1F862897" w14:textId="77777777" w:rsidR="00AD59DF" w:rsidRDefault="00AD59DF" w:rsidP="00E95FC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4387276"/>
      <w:docPartObj>
        <w:docPartGallery w:val="Page Numbers (Bottom of Page)"/>
        <w:docPartUnique/>
      </w:docPartObj>
    </w:sdtPr>
    <w:sdtEndPr>
      <w:rPr>
        <w:noProof/>
      </w:rPr>
    </w:sdtEndPr>
    <w:sdtContent>
      <w:p w14:paraId="4AD9DE99" w14:textId="77777777" w:rsidR="00AD59DF" w:rsidRDefault="00AD59DF">
        <w:pPr>
          <w:pStyle w:val="Footer"/>
          <w:jc w:val="right"/>
        </w:pPr>
        <w:r>
          <w:fldChar w:fldCharType="begin"/>
        </w:r>
        <w:r>
          <w:instrText xml:space="preserve"> PAGE   \* MERGEFORMAT </w:instrText>
        </w:r>
        <w:r>
          <w:fldChar w:fldCharType="separate"/>
        </w:r>
        <w:r w:rsidR="00EC0908">
          <w:rPr>
            <w:noProof/>
          </w:rPr>
          <w:t>2</w:t>
        </w:r>
        <w:r>
          <w:rPr>
            <w:noProof/>
          </w:rPr>
          <w:fldChar w:fldCharType="end"/>
        </w:r>
      </w:p>
    </w:sdtContent>
  </w:sdt>
  <w:p w14:paraId="233D71EB" w14:textId="77777777" w:rsidR="00AD59DF" w:rsidRDefault="00AD59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695282839"/>
      <w:docPartObj>
        <w:docPartGallery w:val="Page Numbers (Bottom of Page)"/>
        <w:docPartUnique/>
      </w:docPartObj>
    </w:sdtPr>
    <w:sdtContent>
      <w:p w14:paraId="76C57FC6" w14:textId="03142F8B" w:rsidR="00AD59DF" w:rsidRDefault="00AD59DF" w:rsidP="006D29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C0908">
          <w:rPr>
            <w:rStyle w:val="PageNumber"/>
            <w:noProof/>
          </w:rPr>
          <w:t>9</w:t>
        </w:r>
        <w:r>
          <w:rPr>
            <w:rStyle w:val="PageNumber"/>
          </w:rPr>
          <w:fldChar w:fldCharType="end"/>
        </w:r>
      </w:p>
    </w:sdtContent>
  </w:sdt>
  <w:p w14:paraId="7800E567" w14:textId="30EAFB23" w:rsidR="00AD59DF" w:rsidRDefault="00AD59DF" w:rsidP="00E95FCD">
    <w:pPr>
      <w:pStyle w:val="Footer"/>
      <w:ind w:right="360"/>
    </w:pPr>
  </w:p>
  <w:p w14:paraId="556DA1D1" w14:textId="77777777" w:rsidR="00AD59DF" w:rsidRDefault="00AD59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349607491"/>
      <w:docPartObj>
        <w:docPartGallery w:val="Page Numbers (Bottom of Page)"/>
        <w:docPartUnique/>
      </w:docPartObj>
    </w:sdtPr>
    <w:sdtContent>
      <w:p w14:paraId="004A3548" w14:textId="0E06D4CF" w:rsidR="00AD59DF" w:rsidRDefault="00AD59DF" w:rsidP="006D29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C0908">
          <w:rPr>
            <w:rStyle w:val="PageNumber"/>
            <w:noProof/>
          </w:rPr>
          <w:t>16</w:t>
        </w:r>
        <w:r>
          <w:rPr>
            <w:rStyle w:val="PageNumber"/>
          </w:rPr>
          <w:fldChar w:fldCharType="end"/>
        </w:r>
      </w:p>
    </w:sdtContent>
  </w:sdt>
  <w:p w14:paraId="50A2C008" w14:textId="31782DB1" w:rsidR="00AD59DF" w:rsidRDefault="00AD59DF" w:rsidP="00E95FCD">
    <w:pPr>
      <w:pStyle w:val="Footer"/>
      <w:ind w:right="360"/>
    </w:pPr>
  </w:p>
  <w:p w14:paraId="0EADDEF5" w14:textId="77777777" w:rsidR="00AD59DF" w:rsidRDefault="00AD59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23211" w14:textId="77777777" w:rsidR="007C63AC" w:rsidRDefault="007C63AC">
      <w:r>
        <w:separator/>
      </w:r>
    </w:p>
  </w:footnote>
  <w:footnote w:type="continuationSeparator" w:id="0">
    <w:p w14:paraId="6462CFFC" w14:textId="77777777" w:rsidR="007C63AC" w:rsidRDefault="007C63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F0D41"/>
    <w:multiLevelType w:val="hybridMultilevel"/>
    <w:tmpl w:val="2376C080"/>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nsid w:val="0C455E96"/>
    <w:multiLevelType w:val="hybridMultilevel"/>
    <w:tmpl w:val="D6B0C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D54A04"/>
    <w:multiLevelType w:val="hybridMultilevel"/>
    <w:tmpl w:val="3AE6DB24"/>
    <w:lvl w:ilvl="0" w:tplc="AA7E22D2">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40434"/>
    <w:multiLevelType w:val="hybridMultilevel"/>
    <w:tmpl w:val="F0EC4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510F23"/>
    <w:multiLevelType w:val="hybridMultilevel"/>
    <w:tmpl w:val="CC6A9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A812CE"/>
    <w:multiLevelType w:val="hybridMultilevel"/>
    <w:tmpl w:val="CC7AF852"/>
    <w:lvl w:ilvl="0" w:tplc="77CEB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B14D8F"/>
    <w:multiLevelType w:val="hybridMultilevel"/>
    <w:tmpl w:val="5E2893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F8F39A5"/>
    <w:multiLevelType w:val="hybridMultilevel"/>
    <w:tmpl w:val="561C0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122920"/>
    <w:multiLevelType w:val="hybridMultilevel"/>
    <w:tmpl w:val="2376C08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nsid w:val="36493A05"/>
    <w:multiLevelType w:val="hybridMultilevel"/>
    <w:tmpl w:val="0D82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BC604F"/>
    <w:multiLevelType w:val="multilevel"/>
    <w:tmpl w:val="1AD4BD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107781"/>
    <w:multiLevelType w:val="multilevel"/>
    <w:tmpl w:val="D6BA19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F696919"/>
    <w:multiLevelType w:val="hybridMultilevel"/>
    <w:tmpl w:val="520AB39A"/>
    <w:lvl w:ilvl="0" w:tplc="584E2986">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F9794D"/>
    <w:multiLevelType w:val="hybridMultilevel"/>
    <w:tmpl w:val="22880D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E1D6E"/>
    <w:multiLevelType w:val="hybridMultilevel"/>
    <w:tmpl w:val="E9366D2E"/>
    <w:lvl w:ilvl="0" w:tplc="2C5412F0">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D0614B"/>
    <w:multiLevelType w:val="hybridMultilevel"/>
    <w:tmpl w:val="9EE2C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80E678A"/>
    <w:multiLevelType w:val="hybridMultilevel"/>
    <w:tmpl w:val="D6E6B588"/>
    <w:lvl w:ilvl="0" w:tplc="D28E1E18">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C40079"/>
    <w:multiLevelType w:val="hybridMultilevel"/>
    <w:tmpl w:val="1BE81914"/>
    <w:lvl w:ilvl="0" w:tplc="093A759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150CA4"/>
    <w:multiLevelType w:val="hybridMultilevel"/>
    <w:tmpl w:val="DCDEB7BC"/>
    <w:lvl w:ilvl="0" w:tplc="362A442C">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056334"/>
    <w:multiLevelType w:val="hybridMultilevel"/>
    <w:tmpl w:val="2CDEB2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0AD259F"/>
    <w:multiLevelType w:val="hybridMultilevel"/>
    <w:tmpl w:val="DE68F5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8C42CE"/>
    <w:multiLevelType w:val="hybridMultilevel"/>
    <w:tmpl w:val="044E6288"/>
    <w:lvl w:ilvl="0" w:tplc="9800DB2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F12E0D"/>
    <w:multiLevelType w:val="multilevel"/>
    <w:tmpl w:val="A8B0EC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17A310C"/>
    <w:multiLevelType w:val="hybridMultilevel"/>
    <w:tmpl w:val="96EE98A8"/>
    <w:lvl w:ilvl="0" w:tplc="F6D2605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8B484D"/>
    <w:multiLevelType w:val="multilevel"/>
    <w:tmpl w:val="EF8A2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7497F46"/>
    <w:multiLevelType w:val="multilevel"/>
    <w:tmpl w:val="0E4CC5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8F05753"/>
    <w:multiLevelType w:val="multilevel"/>
    <w:tmpl w:val="9CE0A2A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153201"/>
    <w:multiLevelType w:val="multilevel"/>
    <w:tmpl w:val="2D2E99D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4"/>
  </w:num>
  <w:num w:numId="3">
    <w:abstractNumId w:val="16"/>
  </w:num>
  <w:num w:numId="4">
    <w:abstractNumId w:val="12"/>
  </w:num>
  <w:num w:numId="5">
    <w:abstractNumId w:val="2"/>
  </w:num>
  <w:num w:numId="6">
    <w:abstractNumId w:val="21"/>
  </w:num>
  <w:num w:numId="7">
    <w:abstractNumId w:val="17"/>
  </w:num>
  <w:num w:numId="8">
    <w:abstractNumId w:val="18"/>
  </w:num>
  <w:num w:numId="9">
    <w:abstractNumId w:val="27"/>
  </w:num>
  <w:num w:numId="10">
    <w:abstractNumId w:val="24"/>
  </w:num>
  <w:num w:numId="11">
    <w:abstractNumId w:val="10"/>
  </w:num>
  <w:num w:numId="12">
    <w:abstractNumId w:val="11"/>
  </w:num>
  <w:num w:numId="13">
    <w:abstractNumId w:val="22"/>
  </w:num>
  <w:num w:numId="14">
    <w:abstractNumId w:val="26"/>
  </w:num>
  <w:num w:numId="15">
    <w:abstractNumId w:val="25"/>
  </w:num>
  <w:num w:numId="16">
    <w:abstractNumId w:val="6"/>
  </w:num>
  <w:num w:numId="17">
    <w:abstractNumId w:val="0"/>
  </w:num>
  <w:num w:numId="18">
    <w:abstractNumId w:val="4"/>
  </w:num>
  <w:num w:numId="19">
    <w:abstractNumId w:val="5"/>
  </w:num>
  <w:num w:numId="20">
    <w:abstractNumId w:val="8"/>
  </w:num>
  <w:num w:numId="21">
    <w:abstractNumId w:val="9"/>
  </w:num>
  <w:num w:numId="22">
    <w:abstractNumId w:val="3"/>
  </w:num>
  <w:num w:numId="23">
    <w:abstractNumId w:val="13"/>
  </w:num>
  <w:num w:numId="24">
    <w:abstractNumId w:val="20"/>
  </w:num>
  <w:num w:numId="25">
    <w:abstractNumId w:val="19"/>
  </w:num>
  <w:num w:numId="26">
    <w:abstractNumId w:val="15"/>
  </w:num>
  <w:num w:numId="27">
    <w:abstractNumId w:val="1"/>
  </w:num>
  <w:num w:numId="2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vz009fspstt93etxxgveaxm595w9f5sra0t&quot;&gt;BoU_Employabilit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record-ids&gt;&lt;/item&gt;&lt;/Libraries&gt;"/>
  </w:docVars>
  <w:rsids>
    <w:rsidRoot w:val="00374095"/>
    <w:rsid w:val="0001167A"/>
    <w:rsid w:val="00011B26"/>
    <w:rsid w:val="00016F07"/>
    <w:rsid w:val="00017BA2"/>
    <w:rsid w:val="00027CE3"/>
    <w:rsid w:val="00063D29"/>
    <w:rsid w:val="000F0AFF"/>
    <w:rsid w:val="001472E5"/>
    <w:rsid w:val="00155CB6"/>
    <w:rsid w:val="00164AF2"/>
    <w:rsid w:val="00182DC4"/>
    <w:rsid w:val="00184D40"/>
    <w:rsid w:val="001859A0"/>
    <w:rsid w:val="00192511"/>
    <w:rsid w:val="001A1441"/>
    <w:rsid w:val="001E087B"/>
    <w:rsid w:val="001F1D75"/>
    <w:rsid w:val="002023DD"/>
    <w:rsid w:val="002254AF"/>
    <w:rsid w:val="002459FC"/>
    <w:rsid w:val="002705EC"/>
    <w:rsid w:val="002D5B05"/>
    <w:rsid w:val="002E3420"/>
    <w:rsid w:val="002F232F"/>
    <w:rsid w:val="00303B2D"/>
    <w:rsid w:val="003166C3"/>
    <w:rsid w:val="00331F14"/>
    <w:rsid w:val="00374095"/>
    <w:rsid w:val="003763AD"/>
    <w:rsid w:val="00396B89"/>
    <w:rsid w:val="003A6E69"/>
    <w:rsid w:val="003E41CD"/>
    <w:rsid w:val="003F0A61"/>
    <w:rsid w:val="003F5FF5"/>
    <w:rsid w:val="004159A0"/>
    <w:rsid w:val="00433D81"/>
    <w:rsid w:val="00434D78"/>
    <w:rsid w:val="004401BD"/>
    <w:rsid w:val="00451393"/>
    <w:rsid w:val="004629CA"/>
    <w:rsid w:val="00476E3C"/>
    <w:rsid w:val="004947EC"/>
    <w:rsid w:val="0049640E"/>
    <w:rsid w:val="00511875"/>
    <w:rsid w:val="00511876"/>
    <w:rsid w:val="005118CD"/>
    <w:rsid w:val="00516FE1"/>
    <w:rsid w:val="00523D86"/>
    <w:rsid w:val="00525DE0"/>
    <w:rsid w:val="00525FE9"/>
    <w:rsid w:val="005367AC"/>
    <w:rsid w:val="00552BE1"/>
    <w:rsid w:val="00592383"/>
    <w:rsid w:val="005A25B8"/>
    <w:rsid w:val="00617DDE"/>
    <w:rsid w:val="0065528C"/>
    <w:rsid w:val="00676239"/>
    <w:rsid w:val="00696CA1"/>
    <w:rsid w:val="006A372B"/>
    <w:rsid w:val="006A67AD"/>
    <w:rsid w:val="006C22D0"/>
    <w:rsid w:val="006D2674"/>
    <w:rsid w:val="006D2754"/>
    <w:rsid w:val="006D293D"/>
    <w:rsid w:val="006D2BD9"/>
    <w:rsid w:val="006D5518"/>
    <w:rsid w:val="006E159E"/>
    <w:rsid w:val="007017AC"/>
    <w:rsid w:val="00712FAF"/>
    <w:rsid w:val="00715E65"/>
    <w:rsid w:val="00717E91"/>
    <w:rsid w:val="0072230E"/>
    <w:rsid w:val="00735595"/>
    <w:rsid w:val="00747FE9"/>
    <w:rsid w:val="00794950"/>
    <w:rsid w:val="00796D66"/>
    <w:rsid w:val="00797270"/>
    <w:rsid w:val="007B0677"/>
    <w:rsid w:val="007B120A"/>
    <w:rsid w:val="007C0740"/>
    <w:rsid w:val="007C63AC"/>
    <w:rsid w:val="007E439F"/>
    <w:rsid w:val="007E6EFB"/>
    <w:rsid w:val="007F234F"/>
    <w:rsid w:val="00823BA0"/>
    <w:rsid w:val="00823C18"/>
    <w:rsid w:val="00825A75"/>
    <w:rsid w:val="00862063"/>
    <w:rsid w:val="00863FD7"/>
    <w:rsid w:val="00875144"/>
    <w:rsid w:val="008878AF"/>
    <w:rsid w:val="00893B8A"/>
    <w:rsid w:val="008B1E31"/>
    <w:rsid w:val="008C5567"/>
    <w:rsid w:val="00901936"/>
    <w:rsid w:val="00902E52"/>
    <w:rsid w:val="00925C25"/>
    <w:rsid w:val="00927453"/>
    <w:rsid w:val="00930332"/>
    <w:rsid w:val="00970CDF"/>
    <w:rsid w:val="0097707F"/>
    <w:rsid w:val="00984732"/>
    <w:rsid w:val="009866C2"/>
    <w:rsid w:val="009958E2"/>
    <w:rsid w:val="009B3946"/>
    <w:rsid w:val="009C50EB"/>
    <w:rsid w:val="009F74C6"/>
    <w:rsid w:val="00A2727E"/>
    <w:rsid w:val="00A36E15"/>
    <w:rsid w:val="00A562C3"/>
    <w:rsid w:val="00A62569"/>
    <w:rsid w:val="00A62875"/>
    <w:rsid w:val="00A84312"/>
    <w:rsid w:val="00A903CE"/>
    <w:rsid w:val="00AA305A"/>
    <w:rsid w:val="00AB14DB"/>
    <w:rsid w:val="00AB1872"/>
    <w:rsid w:val="00AB2D7D"/>
    <w:rsid w:val="00AB6C38"/>
    <w:rsid w:val="00AB7643"/>
    <w:rsid w:val="00AD3692"/>
    <w:rsid w:val="00AD59DF"/>
    <w:rsid w:val="00B52CDA"/>
    <w:rsid w:val="00B63459"/>
    <w:rsid w:val="00B85689"/>
    <w:rsid w:val="00BE21A7"/>
    <w:rsid w:val="00C141A4"/>
    <w:rsid w:val="00C17F74"/>
    <w:rsid w:val="00C20EF7"/>
    <w:rsid w:val="00C21AD7"/>
    <w:rsid w:val="00C3096A"/>
    <w:rsid w:val="00C72D43"/>
    <w:rsid w:val="00C83CA0"/>
    <w:rsid w:val="00CA75AD"/>
    <w:rsid w:val="00CB2356"/>
    <w:rsid w:val="00CB5DAE"/>
    <w:rsid w:val="00CE31C8"/>
    <w:rsid w:val="00D00BE2"/>
    <w:rsid w:val="00D21C69"/>
    <w:rsid w:val="00D34294"/>
    <w:rsid w:val="00D42523"/>
    <w:rsid w:val="00D51A5F"/>
    <w:rsid w:val="00D6367A"/>
    <w:rsid w:val="00DC5029"/>
    <w:rsid w:val="00DE568C"/>
    <w:rsid w:val="00E15D3C"/>
    <w:rsid w:val="00E24D2A"/>
    <w:rsid w:val="00E321D2"/>
    <w:rsid w:val="00E43996"/>
    <w:rsid w:val="00E54519"/>
    <w:rsid w:val="00E56152"/>
    <w:rsid w:val="00E95FCD"/>
    <w:rsid w:val="00EA1F4F"/>
    <w:rsid w:val="00EA6348"/>
    <w:rsid w:val="00EC0908"/>
    <w:rsid w:val="00EC1EC6"/>
    <w:rsid w:val="00ED684F"/>
    <w:rsid w:val="00EF300F"/>
    <w:rsid w:val="00F06101"/>
    <w:rsid w:val="00F12D46"/>
    <w:rsid w:val="00F3147B"/>
    <w:rsid w:val="00F6070F"/>
    <w:rsid w:val="00F662FB"/>
    <w:rsid w:val="00F944EF"/>
    <w:rsid w:val="00FB33D5"/>
    <w:rsid w:val="00FB6035"/>
    <w:rsid w:val="00FC59CE"/>
    <w:rsid w:val="00FD1FD2"/>
    <w:rsid w:val="00FD6246"/>
    <w:rsid w:val="00FD78AD"/>
    <w:rsid w:val="00FE6030"/>
    <w:rsid w:val="00FF22A2"/>
    <w:rsid w:val="00FF4BFF"/>
    <w:rsid w:val="00FF642B"/>
    <w:rsid w:val="1F847FAE"/>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8C9EA"/>
  <w15:chartTrackingRefBased/>
  <w15:docId w15:val="{17D8BE9F-D0D9-D046-A7D2-1562CEFD7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30"/>
        <w:lang w:val="en-US" w:eastAsia="en-US" w:bidi="bn-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Vrinda"/>
    </w:rPr>
  </w:style>
  <w:style w:type="paragraph" w:styleId="Heading1">
    <w:name w:val="heading 1"/>
    <w:basedOn w:val="Normal"/>
    <w:next w:val="Normal"/>
    <w:link w:val="Heading1Char"/>
    <w:uiPriority w:val="9"/>
    <w:qFormat/>
    <w:rsid w:val="00523D86"/>
    <w:pPr>
      <w:keepNext/>
      <w:keepLines/>
      <w:spacing w:before="240"/>
      <w:outlineLvl w:val="0"/>
    </w:pPr>
    <w:rPr>
      <w:rFonts w:asciiTheme="majorHAnsi" w:eastAsiaTheme="majorEastAsia" w:hAnsiTheme="majorHAnsi" w:cstheme="majorBidi"/>
      <w:color w:val="2F5496" w:themeColor="accent1" w:themeShade="BF"/>
      <w:sz w:val="32"/>
      <w:szCs w:val="40"/>
    </w:rPr>
  </w:style>
  <w:style w:type="paragraph" w:styleId="Heading2">
    <w:name w:val="heading 2"/>
    <w:basedOn w:val="Normal"/>
    <w:next w:val="Normal"/>
    <w:link w:val="Heading2Char"/>
    <w:uiPriority w:val="9"/>
    <w:unhideWhenUsed/>
    <w:qFormat/>
    <w:rsid w:val="00DC5029"/>
    <w:pPr>
      <w:spacing w:before="200" w:line="276" w:lineRule="auto"/>
      <w:outlineLvl w:val="1"/>
    </w:pPr>
    <w:rPr>
      <w:rFonts w:asciiTheme="majorHAnsi" w:eastAsiaTheme="majorEastAsia" w:hAnsiTheme="majorHAnsi" w:cstheme="majorBidi"/>
      <w:b/>
      <w:bCs/>
      <w:sz w:val="26"/>
      <w:szCs w:val="26"/>
      <w:lang w:eastAsia="zh-CN" w:bidi="ar-SA"/>
    </w:rPr>
  </w:style>
  <w:style w:type="paragraph" w:styleId="Heading3">
    <w:name w:val="heading 3"/>
    <w:basedOn w:val="Normal"/>
    <w:next w:val="Normal"/>
    <w:link w:val="Heading3Char"/>
    <w:uiPriority w:val="9"/>
    <w:unhideWhenUsed/>
    <w:qFormat/>
    <w:rsid w:val="00DC5029"/>
    <w:pPr>
      <w:keepNext/>
      <w:keepLines/>
      <w:spacing w:before="40" w:line="259" w:lineRule="auto"/>
      <w:outlineLvl w:val="2"/>
    </w:pPr>
    <w:rPr>
      <w:rFonts w:asciiTheme="majorHAnsi" w:eastAsiaTheme="majorEastAsia" w:hAnsiTheme="majorHAnsi" w:cstheme="majorBidi"/>
      <w:color w:val="1F3763" w:themeColor="accent1" w:themeShade="7F"/>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3D29"/>
    <w:rPr>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3D29"/>
    <w:rPr>
      <w:rFonts w:ascii="Segoe UI" w:hAnsi="Segoe UI" w:cs="Segoe UI"/>
      <w:sz w:val="18"/>
      <w:szCs w:val="18"/>
      <w:lang w:bidi="ar-SA"/>
    </w:rPr>
  </w:style>
  <w:style w:type="character" w:customStyle="1" w:styleId="BalloonTextChar">
    <w:name w:val="Balloon Text Char"/>
    <w:basedOn w:val="DefaultParagraphFont"/>
    <w:link w:val="BalloonText"/>
    <w:uiPriority w:val="99"/>
    <w:semiHidden/>
    <w:rsid w:val="00063D29"/>
    <w:rPr>
      <w:rFonts w:ascii="Segoe UI" w:hAnsi="Segoe UI" w:cs="Segoe UI"/>
      <w:sz w:val="18"/>
      <w:szCs w:val="18"/>
      <w:lang w:val="en-US" w:bidi="ar-SA"/>
    </w:rPr>
  </w:style>
  <w:style w:type="paragraph" w:styleId="Header">
    <w:name w:val="header"/>
    <w:basedOn w:val="Normal"/>
    <w:link w:val="HeaderChar"/>
    <w:uiPriority w:val="99"/>
    <w:unhideWhenUsed/>
    <w:rsid w:val="00063D29"/>
    <w:pPr>
      <w:tabs>
        <w:tab w:val="center" w:pos="4680"/>
        <w:tab w:val="right" w:pos="9360"/>
      </w:tabs>
    </w:pPr>
    <w:rPr>
      <w:rFonts w:cstheme="minorBidi"/>
      <w:sz w:val="22"/>
      <w:szCs w:val="22"/>
      <w:lang w:bidi="ar-SA"/>
    </w:rPr>
  </w:style>
  <w:style w:type="character" w:customStyle="1" w:styleId="HeaderChar">
    <w:name w:val="Header Char"/>
    <w:basedOn w:val="DefaultParagraphFont"/>
    <w:link w:val="Header"/>
    <w:uiPriority w:val="99"/>
    <w:rsid w:val="00063D29"/>
    <w:rPr>
      <w:sz w:val="22"/>
      <w:szCs w:val="22"/>
      <w:lang w:val="en-US" w:bidi="ar-SA"/>
    </w:rPr>
  </w:style>
  <w:style w:type="paragraph" w:styleId="Footer">
    <w:name w:val="footer"/>
    <w:basedOn w:val="Normal"/>
    <w:link w:val="FooterChar"/>
    <w:uiPriority w:val="99"/>
    <w:unhideWhenUsed/>
    <w:rsid w:val="00063D29"/>
    <w:pPr>
      <w:tabs>
        <w:tab w:val="center" w:pos="4680"/>
        <w:tab w:val="right" w:pos="9360"/>
      </w:tabs>
    </w:pPr>
    <w:rPr>
      <w:rFonts w:cstheme="minorBidi"/>
      <w:sz w:val="22"/>
      <w:szCs w:val="22"/>
      <w:lang w:bidi="ar-SA"/>
    </w:rPr>
  </w:style>
  <w:style w:type="character" w:customStyle="1" w:styleId="FooterChar">
    <w:name w:val="Footer Char"/>
    <w:basedOn w:val="DefaultParagraphFont"/>
    <w:link w:val="Footer"/>
    <w:uiPriority w:val="99"/>
    <w:rsid w:val="00063D29"/>
    <w:rPr>
      <w:sz w:val="22"/>
      <w:szCs w:val="22"/>
      <w:lang w:val="en-US" w:bidi="ar-SA"/>
    </w:rPr>
  </w:style>
  <w:style w:type="paragraph" w:customStyle="1" w:styleId="EndNoteBibliographyTitle">
    <w:name w:val="EndNote Bibliography Title"/>
    <w:basedOn w:val="Normal"/>
    <w:link w:val="EndNoteBibliographyTitleChar"/>
    <w:rsid w:val="00063D29"/>
    <w:pPr>
      <w:spacing w:line="259" w:lineRule="auto"/>
      <w:jc w:val="center"/>
    </w:pPr>
    <w:rPr>
      <w:rFonts w:ascii="Calibri" w:hAnsi="Calibri" w:cs="Calibri"/>
      <w:noProof/>
      <w:sz w:val="22"/>
      <w:szCs w:val="22"/>
      <w:lang w:bidi="ar-SA"/>
    </w:rPr>
  </w:style>
  <w:style w:type="character" w:customStyle="1" w:styleId="EndNoteBibliographyTitleChar">
    <w:name w:val="EndNote Bibliography Title Char"/>
    <w:basedOn w:val="DefaultParagraphFont"/>
    <w:link w:val="EndNoteBibliographyTitle"/>
    <w:rsid w:val="00063D29"/>
    <w:rPr>
      <w:rFonts w:ascii="Calibri" w:hAnsi="Calibri" w:cs="Calibri"/>
      <w:noProof/>
      <w:sz w:val="22"/>
      <w:szCs w:val="22"/>
      <w:lang w:bidi="ar-SA"/>
    </w:rPr>
  </w:style>
  <w:style w:type="paragraph" w:customStyle="1" w:styleId="EndNoteBibliography">
    <w:name w:val="EndNote Bibliography"/>
    <w:basedOn w:val="Normal"/>
    <w:link w:val="EndNoteBibliographyChar"/>
    <w:rsid w:val="00063D29"/>
    <w:pPr>
      <w:spacing w:after="160"/>
      <w:jc w:val="both"/>
    </w:pPr>
    <w:rPr>
      <w:rFonts w:ascii="Calibri" w:hAnsi="Calibri" w:cs="Calibri"/>
      <w:noProof/>
      <w:sz w:val="22"/>
      <w:szCs w:val="22"/>
      <w:lang w:bidi="ar-SA"/>
    </w:rPr>
  </w:style>
  <w:style w:type="character" w:customStyle="1" w:styleId="EndNoteBibliographyChar">
    <w:name w:val="EndNote Bibliography Char"/>
    <w:basedOn w:val="DefaultParagraphFont"/>
    <w:link w:val="EndNoteBibliography"/>
    <w:rsid w:val="00063D29"/>
    <w:rPr>
      <w:rFonts w:ascii="Calibri" w:hAnsi="Calibri" w:cs="Calibri"/>
      <w:noProof/>
      <w:sz w:val="22"/>
      <w:szCs w:val="22"/>
      <w:lang w:bidi="ar-SA"/>
    </w:rPr>
  </w:style>
  <w:style w:type="paragraph" w:styleId="ListParagraph">
    <w:name w:val="List Paragraph"/>
    <w:basedOn w:val="Normal"/>
    <w:uiPriority w:val="34"/>
    <w:qFormat/>
    <w:rsid w:val="00063D29"/>
    <w:pPr>
      <w:spacing w:after="160" w:line="259" w:lineRule="auto"/>
      <w:ind w:left="720"/>
      <w:contextualSpacing/>
    </w:pPr>
    <w:rPr>
      <w:rFonts w:cstheme="minorBidi"/>
      <w:sz w:val="22"/>
      <w:szCs w:val="22"/>
      <w:lang w:bidi="ar-SA"/>
    </w:rPr>
  </w:style>
  <w:style w:type="character" w:customStyle="1" w:styleId="Heading2Char">
    <w:name w:val="Heading 2 Char"/>
    <w:basedOn w:val="DefaultParagraphFont"/>
    <w:link w:val="Heading2"/>
    <w:uiPriority w:val="9"/>
    <w:rsid w:val="00DC5029"/>
    <w:rPr>
      <w:rFonts w:asciiTheme="majorHAnsi" w:eastAsiaTheme="majorEastAsia" w:hAnsiTheme="majorHAnsi" w:cstheme="majorBidi"/>
      <w:b/>
      <w:bCs/>
      <w:sz w:val="26"/>
      <w:szCs w:val="26"/>
      <w:lang w:val="en-US" w:eastAsia="zh-CN" w:bidi="ar-SA"/>
    </w:rPr>
  </w:style>
  <w:style w:type="character" w:customStyle="1" w:styleId="Heading3Char">
    <w:name w:val="Heading 3 Char"/>
    <w:basedOn w:val="DefaultParagraphFont"/>
    <w:link w:val="Heading3"/>
    <w:uiPriority w:val="9"/>
    <w:rsid w:val="00DC5029"/>
    <w:rPr>
      <w:rFonts w:asciiTheme="majorHAnsi" w:eastAsiaTheme="majorEastAsia" w:hAnsiTheme="majorHAnsi" w:cstheme="majorBidi"/>
      <w:color w:val="1F3763" w:themeColor="accent1" w:themeShade="7F"/>
      <w:szCs w:val="24"/>
      <w:lang w:val="en-US" w:bidi="ar-SA"/>
    </w:rPr>
  </w:style>
  <w:style w:type="character" w:customStyle="1" w:styleId="Heading1Char">
    <w:name w:val="Heading 1 Char"/>
    <w:basedOn w:val="DefaultParagraphFont"/>
    <w:link w:val="Heading1"/>
    <w:uiPriority w:val="9"/>
    <w:rsid w:val="00523D86"/>
    <w:rPr>
      <w:rFonts w:asciiTheme="majorHAnsi" w:eastAsiaTheme="majorEastAsia" w:hAnsiTheme="majorHAnsi" w:cstheme="majorBidi"/>
      <w:color w:val="2F5496" w:themeColor="accent1" w:themeShade="BF"/>
      <w:sz w:val="32"/>
      <w:szCs w:val="40"/>
    </w:rPr>
  </w:style>
  <w:style w:type="paragraph" w:customStyle="1" w:styleId="paragraph">
    <w:name w:val="paragraph"/>
    <w:basedOn w:val="Normal"/>
    <w:rsid w:val="004401BD"/>
    <w:pPr>
      <w:spacing w:before="100" w:beforeAutospacing="1" w:after="100" w:afterAutospacing="1"/>
    </w:pPr>
    <w:rPr>
      <w:rFonts w:ascii="Times New Roman" w:eastAsia="Times New Roman" w:hAnsi="Times New Roman" w:cs="Times New Roman"/>
      <w:szCs w:val="24"/>
      <w:lang w:bidi="ar-SA"/>
    </w:rPr>
  </w:style>
  <w:style w:type="character" w:customStyle="1" w:styleId="normaltextrun">
    <w:name w:val="normaltextrun"/>
    <w:basedOn w:val="DefaultParagraphFont"/>
    <w:rsid w:val="004401BD"/>
  </w:style>
  <w:style w:type="character" w:customStyle="1" w:styleId="eop">
    <w:name w:val="eop"/>
    <w:basedOn w:val="DefaultParagraphFont"/>
    <w:rsid w:val="004401BD"/>
  </w:style>
  <w:style w:type="character" w:customStyle="1" w:styleId="NoSpacingChar">
    <w:name w:val="No Spacing Char"/>
    <w:basedOn w:val="DefaultParagraphFont"/>
    <w:link w:val="NoSpacing"/>
    <w:uiPriority w:val="1"/>
    <w:locked/>
    <w:rsid w:val="004401BD"/>
    <w:rPr>
      <w:rFonts w:ascii="Times New Roman" w:eastAsiaTheme="minorEastAsia" w:hAnsi="Times New Roman" w:cs="Times New Roman"/>
    </w:rPr>
  </w:style>
  <w:style w:type="paragraph" w:styleId="NoSpacing">
    <w:name w:val="No Spacing"/>
    <w:link w:val="NoSpacingChar"/>
    <w:uiPriority w:val="1"/>
    <w:qFormat/>
    <w:rsid w:val="004401BD"/>
    <w:rPr>
      <w:rFonts w:ascii="Times New Roman" w:eastAsiaTheme="minorEastAsia" w:hAnsi="Times New Roman" w:cs="Times New Roman"/>
    </w:rPr>
  </w:style>
  <w:style w:type="paragraph" w:styleId="TOCHeading">
    <w:name w:val="TOC Heading"/>
    <w:basedOn w:val="Heading1"/>
    <w:next w:val="Normal"/>
    <w:uiPriority w:val="39"/>
    <w:unhideWhenUsed/>
    <w:qFormat/>
    <w:rsid w:val="00AA305A"/>
    <w:pPr>
      <w:spacing w:line="259" w:lineRule="auto"/>
      <w:outlineLvl w:val="9"/>
    </w:pPr>
    <w:rPr>
      <w:szCs w:val="32"/>
      <w:lang w:bidi="ar-SA"/>
    </w:rPr>
  </w:style>
  <w:style w:type="paragraph" w:styleId="TOC1">
    <w:name w:val="toc 1"/>
    <w:basedOn w:val="Normal"/>
    <w:next w:val="Normal"/>
    <w:autoRedefine/>
    <w:uiPriority w:val="39"/>
    <w:unhideWhenUsed/>
    <w:rsid w:val="00C3096A"/>
    <w:pPr>
      <w:tabs>
        <w:tab w:val="right" w:leader="dot" w:pos="9350"/>
      </w:tabs>
      <w:spacing w:after="100"/>
    </w:pPr>
  </w:style>
  <w:style w:type="paragraph" w:styleId="TOC2">
    <w:name w:val="toc 2"/>
    <w:basedOn w:val="Normal"/>
    <w:next w:val="Normal"/>
    <w:autoRedefine/>
    <w:uiPriority w:val="39"/>
    <w:unhideWhenUsed/>
    <w:rsid w:val="00AA305A"/>
    <w:pPr>
      <w:spacing w:after="100"/>
      <w:ind w:left="240"/>
    </w:pPr>
  </w:style>
  <w:style w:type="paragraph" w:styleId="TOC3">
    <w:name w:val="toc 3"/>
    <w:basedOn w:val="Normal"/>
    <w:next w:val="Normal"/>
    <w:autoRedefine/>
    <w:uiPriority w:val="39"/>
    <w:unhideWhenUsed/>
    <w:rsid w:val="00AA305A"/>
    <w:pPr>
      <w:spacing w:after="100"/>
      <w:ind w:left="480"/>
    </w:pPr>
  </w:style>
  <w:style w:type="character" w:styleId="Hyperlink">
    <w:name w:val="Hyperlink"/>
    <w:basedOn w:val="DefaultParagraphFont"/>
    <w:uiPriority w:val="99"/>
    <w:unhideWhenUsed/>
    <w:rsid w:val="00AA305A"/>
    <w:rPr>
      <w:color w:val="0563C1" w:themeColor="hyperlink"/>
      <w:u w:val="single"/>
    </w:rPr>
  </w:style>
  <w:style w:type="paragraph" w:styleId="Revision">
    <w:name w:val="Revision"/>
    <w:hidden/>
    <w:uiPriority w:val="99"/>
    <w:semiHidden/>
    <w:rsid w:val="0001167A"/>
    <w:rPr>
      <w:rFonts w:cs="Vrinda"/>
    </w:rPr>
  </w:style>
  <w:style w:type="paragraph" w:styleId="Caption">
    <w:name w:val="caption"/>
    <w:basedOn w:val="Normal"/>
    <w:next w:val="Normal"/>
    <w:uiPriority w:val="35"/>
    <w:unhideWhenUsed/>
    <w:qFormat/>
    <w:rsid w:val="00875144"/>
    <w:pPr>
      <w:spacing w:after="200"/>
    </w:pPr>
    <w:rPr>
      <w:i/>
      <w:iCs/>
      <w:color w:val="44546A" w:themeColor="text2"/>
      <w:sz w:val="18"/>
      <w:szCs w:val="22"/>
    </w:rPr>
  </w:style>
  <w:style w:type="paragraph" w:styleId="TableofFigures">
    <w:name w:val="table of figures"/>
    <w:basedOn w:val="Normal"/>
    <w:next w:val="Normal"/>
    <w:uiPriority w:val="99"/>
    <w:unhideWhenUsed/>
    <w:rsid w:val="00875144"/>
    <w:rPr>
      <w:i/>
      <w:iCs/>
      <w:sz w:val="20"/>
      <w:szCs w:val="20"/>
    </w:rPr>
  </w:style>
  <w:style w:type="character" w:styleId="PageNumber">
    <w:name w:val="page number"/>
    <w:basedOn w:val="DefaultParagraphFont"/>
    <w:uiPriority w:val="99"/>
    <w:semiHidden/>
    <w:unhideWhenUsed/>
    <w:rsid w:val="00E95FCD"/>
  </w:style>
  <w:style w:type="character" w:customStyle="1" w:styleId="UnresolvedMention">
    <w:name w:val="Unresolved Mention"/>
    <w:basedOn w:val="DefaultParagraphFont"/>
    <w:uiPriority w:val="99"/>
    <w:semiHidden/>
    <w:unhideWhenUsed/>
    <w:rsid w:val="00017BA2"/>
    <w:rPr>
      <w:color w:val="605E5C"/>
      <w:shd w:val="clear" w:color="auto" w:fill="E1DFDD"/>
    </w:rPr>
  </w:style>
  <w:style w:type="character" w:styleId="CommentReference">
    <w:name w:val="annotation reference"/>
    <w:basedOn w:val="DefaultParagraphFont"/>
    <w:uiPriority w:val="99"/>
    <w:semiHidden/>
    <w:unhideWhenUsed/>
    <w:rsid w:val="006D293D"/>
    <w:rPr>
      <w:sz w:val="16"/>
      <w:szCs w:val="16"/>
    </w:rPr>
  </w:style>
  <w:style w:type="paragraph" w:styleId="CommentText">
    <w:name w:val="annotation text"/>
    <w:basedOn w:val="Normal"/>
    <w:link w:val="CommentTextChar"/>
    <w:uiPriority w:val="99"/>
    <w:semiHidden/>
    <w:unhideWhenUsed/>
    <w:rsid w:val="006D293D"/>
    <w:rPr>
      <w:sz w:val="20"/>
      <w:szCs w:val="25"/>
    </w:rPr>
  </w:style>
  <w:style w:type="character" w:customStyle="1" w:styleId="CommentTextChar">
    <w:name w:val="Comment Text Char"/>
    <w:basedOn w:val="DefaultParagraphFont"/>
    <w:link w:val="CommentText"/>
    <w:uiPriority w:val="99"/>
    <w:semiHidden/>
    <w:rsid w:val="006D293D"/>
    <w:rPr>
      <w:rFonts w:cs="Vrinda"/>
      <w:sz w:val="20"/>
      <w:szCs w:val="25"/>
    </w:rPr>
  </w:style>
  <w:style w:type="paragraph" w:styleId="CommentSubject">
    <w:name w:val="annotation subject"/>
    <w:basedOn w:val="CommentText"/>
    <w:next w:val="CommentText"/>
    <w:link w:val="CommentSubjectChar"/>
    <w:uiPriority w:val="99"/>
    <w:semiHidden/>
    <w:unhideWhenUsed/>
    <w:rsid w:val="006D293D"/>
    <w:rPr>
      <w:b/>
      <w:bCs/>
    </w:rPr>
  </w:style>
  <w:style w:type="character" w:customStyle="1" w:styleId="CommentSubjectChar">
    <w:name w:val="Comment Subject Char"/>
    <w:basedOn w:val="CommentTextChar"/>
    <w:link w:val="CommentSubject"/>
    <w:uiPriority w:val="99"/>
    <w:semiHidden/>
    <w:rsid w:val="006D293D"/>
    <w:rPr>
      <w:rFonts w:cs="Vrinda"/>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448142">
      <w:bodyDiv w:val="1"/>
      <w:marLeft w:val="0"/>
      <w:marRight w:val="0"/>
      <w:marTop w:val="0"/>
      <w:marBottom w:val="0"/>
      <w:divBdr>
        <w:top w:val="none" w:sz="0" w:space="0" w:color="auto"/>
        <w:left w:val="none" w:sz="0" w:space="0" w:color="auto"/>
        <w:bottom w:val="none" w:sz="0" w:space="0" w:color="auto"/>
        <w:right w:val="none" w:sz="0" w:space="0" w:color="auto"/>
      </w:divBdr>
      <w:divsChild>
        <w:div w:id="1482424723">
          <w:marLeft w:val="0"/>
          <w:marRight w:val="0"/>
          <w:marTop w:val="0"/>
          <w:marBottom w:val="0"/>
          <w:divBdr>
            <w:top w:val="none" w:sz="0" w:space="0" w:color="auto"/>
            <w:left w:val="none" w:sz="0" w:space="0" w:color="auto"/>
            <w:bottom w:val="none" w:sz="0" w:space="0" w:color="auto"/>
            <w:right w:val="none" w:sz="0" w:space="0" w:color="auto"/>
          </w:divBdr>
        </w:div>
        <w:div w:id="2061250413">
          <w:marLeft w:val="0"/>
          <w:marRight w:val="0"/>
          <w:marTop w:val="0"/>
          <w:marBottom w:val="0"/>
          <w:divBdr>
            <w:top w:val="none" w:sz="0" w:space="0" w:color="auto"/>
            <w:left w:val="none" w:sz="0" w:space="0" w:color="auto"/>
            <w:bottom w:val="none" w:sz="0" w:space="0" w:color="auto"/>
            <w:right w:val="none" w:sz="0" w:space="0" w:color="auto"/>
          </w:divBdr>
        </w:div>
        <w:div w:id="2069382214">
          <w:marLeft w:val="0"/>
          <w:marRight w:val="0"/>
          <w:marTop w:val="0"/>
          <w:marBottom w:val="0"/>
          <w:divBdr>
            <w:top w:val="none" w:sz="0" w:space="0" w:color="auto"/>
            <w:left w:val="none" w:sz="0" w:space="0" w:color="auto"/>
            <w:bottom w:val="none" w:sz="0" w:space="0" w:color="auto"/>
            <w:right w:val="none" w:sz="0" w:space="0" w:color="auto"/>
          </w:divBdr>
        </w:div>
        <w:div w:id="1275479558">
          <w:marLeft w:val="0"/>
          <w:marRight w:val="0"/>
          <w:marTop w:val="0"/>
          <w:marBottom w:val="0"/>
          <w:divBdr>
            <w:top w:val="none" w:sz="0" w:space="0" w:color="auto"/>
            <w:left w:val="none" w:sz="0" w:space="0" w:color="auto"/>
            <w:bottom w:val="none" w:sz="0" w:space="0" w:color="auto"/>
            <w:right w:val="none" w:sz="0" w:space="0" w:color="auto"/>
          </w:divBdr>
        </w:div>
        <w:div w:id="1685280534">
          <w:marLeft w:val="0"/>
          <w:marRight w:val="0"/>
          <w:marTop w:val="0"/>
          <w:marBottom w:val="0"/>
          <w:divBdr>
            <w:top w:val="none" w:sz="0" w:space="0" w:color="auto"/>
            <w:left w:val="none" w:sz="0" w:space="0" w:color="auto"/>
            <w:bottom w:val="none" w:sz="0" w:space="0" w:color="auto"/>
            <w:right w:val="none" w:sz="0" w:space="0" w:color="auto"/>
          </w:divBdr>
        </w:div>
        <w:div w:id="110706804">
          <w:marLeft w:val="0"/>
          <w:marRight w:val="0"/>
          <w:marTop w:val="0"/>
          <w:marBottom w:val="0"/>
          <w:divBdr>
            <w:top w:val="none" w:sz="0" w:space="0" w:color="auto"/>
            <w:left w:val="none" w:sz="0" w:space="0" w:color="auto"/>
            <w:bottom w:val="none" w:sz="0" w:space="0" w:color="auto"/>
            <w:right w:val="none" w:sz="0" w:space="0" w:color="auto"/>
          </w:divBdr>
        </w:div>
        <w:div w:id="1129862201">
          <w:marLeft w:val="0"/>
          <w:marRight w:val="0"/>
          <w:marTop w:val="0"/>
          <w:marBottom w:val="0"/>
          <w:divBdr>
            <w:top w:val="none" w:sz="0" w:space="0" w:color="auto"/>
            <w:left w:val="none" w:sz="0" w:space="0" w:color="auto"/>
            <w:bottom w:val="none" w:sz="0" w:space="0" w:color="auto"/>
            <w:right w:val="none" w:sz="0" w:space="0" w:color="auto"/>
          </w:divBdr>
        </w:div>
        <w:div w:id="804543029">
          <w:marLeft w:val="0"/>
          <w:marRight w:val="0"/>
          <w:marTop w:val="0"/>
          <w:marBottom w:val="0"/>
          <w:divBdr>
            <w:top w:val="none" w:sz="0" w:space="0" w:color="auto"/>
            <w:left w:val="none" w:sz="0" w:space="0" w:color="auto"/>
            <w:bottom w:val="none" w:sz="0" w:space="0" w:color="auto"/>
            <w:right w:val="none" w:sz="0" w:space="0" w:color="auto"/>
          </w:divBdr>
        </w:div>
        <w:div w:id="1010722823">
          <w:marLeft w:val="0"/>
          <w:marRight w:val="0"/>
          <w:marTop w:val="0"/>
          <w:marBottom w:val="0"/>
          <w:divBdr>
            <w:top w:val="none" w:sz="0" w:space="0" w:color="auto"/>
            <w:left w:val="none" w:sz="0" w:space="0" w:color="auto"/>
            <w:bottom w:val="none" w:sz="0" w:space="0" w:color="auto"/>
            <w:right w:val="none" w:sz="0" w:space="0" w:color="auto"/>
          </w:divBdr>
        </w:div>
        <w:div w:id="2025665487">
          <w:marLeft w:val="0"/>
          <w:marRight w:val="0"/>
          <w:marTop w:val="0"/>
          <w:marBottom w:val="0"/>
          <w:divBdr>
            <w:top w:val="none" w:sz="0" w:space="0" w:color="auto"/>
            <w:left w:val="none" w:sz="0" w:space="0" w:color="auto"/>
            <w:bottom w:val="none" w:sz="0" w:space="0" w:color="auto"/>
            <w:right w:val="none" w:sz="0" w:space="0" w:color="auto"/>
          </w:divBdr>
        </w:div>
        <w:div w:id="326396484">
          <w:marLeft w:val="0"/>
          <w:marRight w:val="0"/>
          <w:marTop w:val="0"/>
          <w:marBottom w:val="0"/>
          <w:divBdr>
            <w:top w:val="none" w:sz="0" w:space="0" w:color="auto"/>
            <w:left w:val="none" w:sz="0" w:space="0" w:color="auto"/>
            <w:bottom w:val="none" w:sz="0" w:space="0" w:color="auto"/>
            <w:right w:val="none" w:sz="0" w:space="0" w:color="auto"/>
          </w:divBdr>
        </w:div>
        <w:div w:id="1744522951">
          <w:marLeft w:val="0"/>
          <w:marRight w:val="0"/>
          <w:marTop w:val="0"/>
          <w:marBottom w:val="0"/>
          <w:divBdr>
            <w:top w:val="none" w:sz="0" w:space="0" w:color="auto"/>
            <w:left w:val="none" w:sz="0" w:space="0" w:color="auto"/>
            <w:bottom w:val="none" w:sz="0" w:space="0" w:color="auto"/>
            <w:right w:val="none" w:sz="0" w:space="0" w:color="auto"/>
          </w:divBdr>
        </w:div>
        <w:div w:id="1175654349">
          <w:marLeft w:val="0"/>
          <w:marRight w:val="0"/>
          <w:marTop w:val="0"/>
          <w:marBottom w:val="0"/>
          <w:divBdr>
            <w:top w:val="none" w:sz="0" w:space="0" w:color="auto"/>
            <w:left w:val="none" w:sz="0" w:space="0" w:color="auto"/>
            <w:bottom w:val="none" w:sz="0" w:space="0" w:color="auto"/>
            <w:right w:val="none" w:sz="0" w:space="0" w:color="auto"/>
          </w:divBdr>
        </w:div>
        <w:div w:id="912541413">
          <w:marLeft w:val="0"/>
          <w:marRight w:val="0"/>
          <w:marTop w:val="0"/>
          <w:marBottom w:val="0"/>
          <w:divBdr>
            <w:top w:val="none" w:sz="0" w:space="0" w:color="auto"/>
            <w:left w:val="none" w:sz="0" w:space="0" w:color="auto"/>
            <w:bottom w:val="none" w:sz="0" w:space="0" w:color="auto"/>
            <w:right w:val="none" w:sz="0" w:space="0" w:color="auto"/>
          </w:divBdr>
        </w:div>
        <w:div w:id="1794207561">
          <w:marLeft w:val="0"/>
          <w:marRight w:val="0"/>
          <w:marTop w:val="0"/>
          <w:marBottom w:val="0"/>
          <w:divBdr>
            <w:top w:val="none" w:sz="0" w:space="0" w:color="auto"/>
            <w:left w:val="none" w:sz="0" w:space="0" w:color="auto"/>
            <w:bottom w:val="none" w:sz="0" w:space="0" w:color="auto"/>
            <w:right w:val="none" w:sz="0" w:space="0" w:color="auto"/>
          </w:divBdr>
        </w:div>
        <w:div w:id="1980768104">
          <w:marLeft w:val="0"/>
          <w:marRight w:val="0"/>
          <w:marTop w:val="0"/>
          <w:marBottom w:val="0"/>
          <w:divBdr>
            <w:top w:val="none" w:sz="0" w:space="0" w:color="auto"/>
            <w:left w:val="none" w:sz="0" w:space="0" w:color="auto"/>
            <w:bottom w:val="none" w:sz="0" w:space="0" w:color="auto"/>
            <w:right w:val="none" w:sz="0" w:space="0" w:color="auto"/>
          </w:divBdr>
        </w:div>
        <w:div w:id="1990556305">
          <w:marLeft w:val="0"/>
          <w:marRight w:val="0"/>
          <w:marTop w:val="0"/>
          <w:marBottom w:val="0"/>
          <w:divBdr>
            <w:top w:val="none" w:sz="0" w:space="0" w:color="auto"/>
            <w:left w:val="none" w:sz="0" w:space="0" w:color="auto"/>
            <w:bottom w:val="none" w:sz="0" w:space="0" w:color="auto"/>
            <w:right w:val="none" w:sz="0" w:space="0" w:color="auto"/>
          </w:divBdr>
        </w:div>
        <w:div w:id="779763864">
          <w:marLeft w:val="0"/>
          <w:marRight w:val="0"/>
          <w:marTop w:val="0"/>
          <w:marBottom w:val="0"/>
          <w:divBdr>
            <w:top w:val="none" w:sz="0" w:space="0" w:color="auto"/>
            <w:left w:val="none" w:sz="0" w:space="0" w:color="auto"/>
            <w:bottom w:val="none" w:sz="0" w:space="0" w:color="auto"/>
            <w:right w:val="none" w:sz="0" w:space="0" w:color="auto"/>
          </w:divBdr>
        </w:div>
        <w:div w:id="786389960">
          <w:marLeft w:val="0"/>
          <w:marRight w:val="0"/>
          <w:marTop w:val="0"/>
          <w:marBottom w:val="0"/>
          <w:divBdr>
            <w:top w:val="none" w:sz="0" w:space="0" w:color="auto"/>
            <w:left w:val="none" w:sz="0" w:space="0" w:color="auto"/>
            <w:bottom w:val="none" w:sz="0" w:space="0" w:color="auto"/>
            <w:right w:val="none" w:sz="0" w:space="0" w:color="auto"/>
          </w:divBdr>
        </w:div>
        <w:div w:id="743137717">
          <w:marLeft w:val="0"/>
          <w:marRight w:val="0"/>
          <w:marTop w:val="0"/>
          <w:marBottom w:val="0"/>
          <w:divBdr>
            <w:top w:val="none" w:sz="0" w:space="0" w:color="auto"/>
            <w:left w:val="none" w:sz="0" w:space="0" w:color="auto"/>
            <w:bottom w:val="none" w:sz="0" w:space="0" w:color="auto"/>
            <w:right w:val="none" w:sz="0" w:space="0" w:color="auto"/>
          </w:divBdr>
        </w:div>
        <w:div w:id="50427350">
          <w:marLeft w:val="0"/>
          <w:marRight w:val="0"/>
          <w:marTop w:val="0"/>
          <w:marBottom w:val="0"/>
          <w:divBdr>
            <w:top w:val="none" w:sz="0" w:space="0" w:color="auto"/>
            <w:left w:val="none" w:sz="0" w:space="0" w:color="auto"/>
            <w:bottom w:val="none" w:sz="0" w:space="0" w:color="auto"/>
            <w:right w:val="none" w:sz="0" w:space="0" w:color="auto"/>
          </w:divBdr>
        </w:div>
        <w:div w:id="1080717443">
          <w:marLeft w:val="0"/>
          <w:marRight w:val="0"/>
          <w:marTop w:val="0"/>
          <w:marBottom w:val="0"/>
          <w:divBdr>
            <w:top w:val="none" w:sz="0" w:space="0" w:color="auto"/>
            <w:left w:val="none" w:sz="0" w:space="0" w:color="auto"/>
            <w:bottom w:val="none" w:sz="0" w:space="0" w:color="auto"/>
            <w:right w:val="none" w:sz="0" w:space="0" w:color="auto"/>
          </w:divBdr>
        </w:div>
        <w:div w:id="1800688944">
          <w:marLeft w:val="0"/>
          <w:marRight w:val="0"/>
          <w:marTop w:val="0"/>
          <w:marBottom w:val="0"/>
          <w:divBdr>
            <w:top w:val="none" w:sz="0" w:space="0" w:color="auto"/>
            <w:left w:val="none" w:sz="0" w:space="0" w:color="auto"/>
            <w:bottom w:val="none" w:sz="0" w:space="0" w:color="auto"/>
            <w:right w:val="none" w:sz="0" w:space="0" w:color="auto"/>
          </w:divBdr>
        </w:div>
        <w:div w:id="818225199">
          <w:marLeft w:val="0"/>
          <w:marRight w:val="0"/>
          <w:marTop w:val="0"/>
          <w:marBottom w:val="0"/>
          <w:divBdr>
            <w:top w:val="none" w:sz="0" w:space="0" w:color="auto"/>
            <w:left w:val="none" w:sz="0" w:space="0" w:color="auto"/>
            <w:bottom w:val="none" w:sz="0" w:space="0" w:color="auto"/>
            <w:right w:val="none" w:sz="0" w:space="0" w:color="auto"/>
          </w:divBdr>
        </w:div>
        <w:div w:id="1225678863">
          <w:marLeft w:val="0"/>
          <w:marRight w:val="0"/>
          <w:marTop w:val="0"/>
          <w:marBottom w:val="0"/>
          <w:divBdr>
            <w:top w:val="none" w:sz="0" w:space="0" w:color="auto"/>
            <w:left w:val="none" w:sz="0" w:space="0" w:color="auto"/>
            <w:bottom w:val="none" w:sz="0" w:space="0" w:color="auto"/>
            <w:right w:val="none" w:sz="0" w:space="0" w:color="auto"/>
          </w:divBdr>
        </w:div>
        <w:div w:id="1055620530">
          <w:marLeft w:val="0"/>
          <w:marRight w:val="0"/>
          <w:marTop w:val="0"/>
          <w:marBottom w:val="0"/>
          <w:divBdr>
            <w:top w:val="none" w:sz="0" w:space="0" w:color="auto"/>
            <w:left w:val="none" w:sz="0" w:space="0" w:color="auto"/>
            <w:bottom w:val="none" w:sz="0" w:space="0" w:color="auto"/>
            <w:right w:val="none" w:sz="0" w:space="0" w:color="auto"/>
          </w:divBdr>
        </w:div>
        <w:div w:id="1032994920">
          <w:marLeft w:val="0"/>
          <w:marRight w:val="0"/>
          <w:marTop w:val="0"/>
          <w:marBottom w:val="0"/>
          <w:divBdr>
            <w:top w:val="none" w:sz="0" w:space="0" w:color="auto"/>
            <w:left w:val="none" w:sz="0" w:space="0" w:color="auto"/>
            <w:bottom w:val="none" w:sz="0" w:space="0" w:color="auto"/>
            <w:right w:val="none" w:sz="0" w:space="0" w:color="auto"/>
          </w:divBdr>
        </w:div>
        <w:div w:id="2139763159">
          <w:marLeft w:val="0"/>
          <w:marRight w:val="0"/>
          <w:marTop w:val="0"/>
          <w:marBottom w:val="0"/>
          <w:divBdr>
            <w:top w:val="none" w:sz="0" w:space="0" w:color="auto"/>
            <w:left w:val="none" w:sz="0" w:space="0" w:color="auto"/>
            <w:bottom w:val="none" w:sz="0" w:space="0" w:color="auto"/>
            <w:right w:val="none" w:sz="0" w:space="0" w:color="auto"/>
          </w:divBdr>
        </w:div>
        <w:div w:id="205878976">
          <w:marLeft w:val="0"/>
          <w:marRight w:val="0"/>
          <w:marTop w:val="0"/>
          <w:marBottom w:val="0"/>
          <w:divBdr>
            <w:top w:val="none" w:sz="0" w:space="0" w:color="auto"/>
            <w:left w:val="none" w:sz="0" w:space="0" w:color="auto"/>
            <w:bottom w:val="none" w:sz="0" w:space="0" w:color="auto"/>
            <w:right w:val="none" w:sz="0" w:space="0" w:color="auto"/>
          </w:divBdr>
        </w:div>
        <w:div w:id="1585721256">
          <w:marLeft w:val="0"/>
          <w:marRight w:val="0"/>
          <w:marTop w:val="0"/>
          <w:marBottom w:val="0"/>
          <w:divBdr>
            <w:top w:val="none" w:sz="0" w:space="0" w:color="auto"/>
            <w:left w:val="none" w:sz="0" w:space="0" w:color="auto"/>
            <w:bottom w:val="none" w:sz="0" w:space="0" w:color="auto"/>
            <w:right w:val="none" w:sz="0" w:space="0" w:color="auto"/>
          </w:divBdr>
        </w:div>
        <w:div w:id="1700625445">
          <w:marLeft w:val="0"/>
          <w:marRight w:val="0"/>
          <w:marTop w:val="0"/>
          <w:marBottom w:val="0"/>
          <w:divBdr>
            <w:top w:val="none" w:sz="0" w:space="0" w:color="auto"/>
            <w:left w:val="none" w:sz="0" w:space="0" w:color="auto"/>
            <w:bottom w:val="none" w:sz="0" w:space="0" w:color="auto"/>
            <w:right w:val="none" w:sz="0" w:space="0" w:color="auto"/>
          </w:divBdr>
        </w:div>
        <w:div w:id="1345745220">
          <w:marLeft w:val="0"/>
          <w:marRight w:val="0"/>
          <w:marTop w:val="0"/>
          <w:marBottom w:val="0"/>
          <w:divBdr>
            <w:top w:val="none" w:sz="0" w:space="0" w:color="auto"/>
            <w:left w:val="none" w:sz="0" w:space="0" w:color="auto"/>
            <w:bottom w:val="none" w:sz="0" w:space="0" w:color="auto"/>
            <w:right w:val="none" w:sz="0" w:space="0" w:color="auto"/>
          </w:divBdr>
        </w:div>
        <w:div w:id="1984234832">
          <w:marLeft w:val="0"/>
          <w:marRight w:val="0"/>
          <w:marTop w:val="0"/>
          <w:marBottom w:val="0"/>
          <w:divBdr>
            <w:top w:val="none" w:sz="0" w:space="0" w:color="auto"/>
            <w:left w:val="none" w:sz="0" w:space="0" w:color="auto"/>
            <w:bottom w:val="none" w:sz="0" w:space="0" w:color="auto"/>
            <w:right w:val="none" w:sz="0" w:space="0" w:color="auto"/>
          </w:divBdr>
        </w:div>
        <w:div w:id="1586187901">
          <w:marLeft w:val="0"/>
          <w:marRight w:val="0"/>
          <w:marTop w:val="0"/>
          <w:marBottom w:val="0"/>
          <w:divBdr>
            <w:top w:val="none" w:sz="0" w:space="0" w:color="auto"/>
            <w:left w:val="none" w:sz="0" w:space="0" w:color="auto"/>
            <w:bottom w:val="none" w:sz="0" w:space="0" w:color="auto"/>
            <w:right w:val="none" w:sz="0" w:space="0" w:color="auto"/>
          </w:divBdr>
        </w:div>
        <w:div w:id="806627010">
          <w:marLeft w:val="0"/>
          <w:marRight w:val="0"/>
          <w:marTop w:val="0"/>
          <w:marBottom w:val="0"/>
          <w:divBdr>
            <w:top w:val="none" w:sz="0" w:space="0" w:color="auto"/>
            <w:left w:val="none" w:sz="0" w:space="0" w:color="auto"/>
            <w:bottom w:val="none" w:sz="0" w:space="0" w:color="auto"/>
            <w:right w:val="none" w:sz="0" w:space="0" w:color="auto"/>
          </w:divBdr>
        </w:div>
        <w:div w:id="1629362257">
          <w:marLeft w:val="0"/>
          <w:marRight w:val="0"/>
          <w:marTop w:val="0"/>
          <w:marBottom w:val="0"/>
          <w:divBdr>
            <w:top w:val="none" w:sz="0" w:space="0" w:color="auto"/>
            <w:left w:val="none" w:sz="0" w:space="0" w:color="auto"/>
            <w:bottom w:val="none" w:sz="0" w:space="0" w:color="auto"/>
            <w:right w:val="none" w:sz="0" w:space="0" w:color="auto"/>
          </w:divBdr>
        </w:div>
        <w:div w:id="2068913168">
          <w:marLeft w:val="0"/>
          <w:marRight w:val="0"/>
          <w:marTop w:val="0"/>
          <w:marBottom w:val="0"/>
          <w:divBdr>
            <w:top w:val="none" w:sz="0" w:space="0" w:color="auto"/>
            <w:left w:val="none" w:sz="0" w:space="0" w:color="auto"/>
            <w:bottom w:val="none" w:sz="0" w:space="0" w:color="auto"/>
            <w:right w:val="none" w:sz="0" w:space="0" w:color="auto"/>
          </w:divBdr>
        </w:div>
        <w:div w:id="597375433">
          <w:marLeft w:val="0"/>
          <w:marRight w:val="0"/>
          <w:marTop w:val="0"/>
          <w:marBottom w:val="0"/>
          <w:divBdr>
            <w:top w:val="none" w:sz="0" w:space="0" w:color="auto"/>
            <w:left w:val="none" w:sz="0" w:space="0" w:color="auto"/>
            <w:bottom w:val="none" w:sz="0" w:space="0" w:color="auto"/>
            <w:right w:val="none" w:sz="0" w:space="0" w:color="auto"/>
          </w:divBdr>
        </w:div>
        <w:div w:id="1656185476">
          <w:marLeft w:val="0"/>
          <w:marRight w:val="0"/>
          <w:marTop w:val="0"/>
          <w:marBottom w:val="0"/>
          <w:divBdr>
            <w:top w:val="none" w:sz="0" w:space="0" w:color="auto"/>
            <w:left w:val="none" w:sz="0" w:space="0" w:color="auto"/>
            <w:bottom w:val="none" w:sz="0" w:space="0" w:color="auto"/>
            <w:right w:val="none" w:sz="0" w:space="0" w:color="auto"/>
          </w:divBdr>
        </w:div>
        <w:div w:id="118571185">
          <w:marLeft w:val="0"/>
          <w:marRight w:val="0"/>
          <w:marTop w:val="0"/>
          <w:marBottom w:val="0"/>
          <w:divBdr>
            <w:top w:val="none" w:sz="0" w:space="0" w:color="auto"/>
            <w:left w:val="none" w:sz="0" w:space="0" w:color="auto"/>
            <w:bottom w:val="none" w:sz="0" w:space="0" w:color="auto"/>
            <w:right w:val="none" w:sz="0" w:space="0" w:color="auto"/>
          </w:divBdr>
        </w:div>
        <w:div w:id="1503353184">
          <w:marLeft w:val="0"/>
          <w:marRight w:val="0"/>
          <w:marTop w:val="0"/>
          <w:marBottom w:val="0"/>
          <w:divBdr>
            <w:top w:val="none" w:sz="0" w:space="0" w:color="auto"/>
            <w:left w:val="none" w:sz="0" w:space="0" w:color="auto"/>
            <w:bottom w:val="none" w:sz="0" w:space="0" w:color="auto"/>
            <w:right w:val="none" w:sz="0" w:space="0" w:color="auto"/>
          </w:divBdr>
        </w:div>
        <w:div w:id="1324506796">
          <w:marLeft w:val="0"/>
          <w:marRight w:val="0"/>
          <w:marTop w:val="0"/>
          <w:marBottom w:val="0"/>
          <w:divBdr>
            <w:top w:val="none" w:sz="0" w:space="0" w:color="auto"/>
            <w:left w:val="none" w:sz="0" w:space="0" w:color="auto"/>
            <w:bottom w:val="none" w:sz="0" w:space="0" w:color="auto"/>
            <w:right w:val="none" w:sz="0" w:space="0" w:color="auto"/>
          </w:divBdr>
        </w:div>
        <w:div w:id="142965410">
          <w:marLeft w:val="0"/>
          <w:marRight w:val="0"/>
          <w:marTop w:val="0"/>
          <w:marBottom w:val="0"/>
          <w:divBdr>
            <w:top w:val="none" w:sz="0" w:space="0" w:color="auto"/>
            <w:left w:val="none" w:sz="0" w:space="0" w:color="auto"/>
            <w:bottom w:val="none" w:sz="0" w:space="0" w:color="auto"/>
            <w:right w:val="none" w:sz="0" w:space="0" w:color="auto"/>
          </w:divBdr>
        </w:div>
        <w:div w:id="1189441587">
          <w:marLeft w:val="0"/>
          <w:marRight w:val="0"/>
          <w:marTop w:val="0"/>
          <w:marBottom w:val="0"/>
          <w:divBdr>
            <w:top w:val="none" w:sz="0" w:space="0" w:color="auto"/>
            <w:left w:val="none" w:sz="0" w:space="0" w:color="auto"/>
            <w:bottom w:val="none" w:sz="0" w:space="0" w:color="auto"/>
            <w:right w:val="none" w:sz="0" w:space="0" w:color="auto"/>
          </w:divBdr>
        </w:div>
        <w:div w:id="262498461">
          <w:marLeft w:val="0"/>
          <w:marRight w:val="0"/>
          <w:marTop w:val="0"/>
          <w:marBottom w:val="0"/>
          <w:divBdr>
            <w:top w:val="none" w:sz="0" w:space="0" w:color="auto"/>
            <w:left w:val="none" w:sz="0" w:space="0" w:color="auto"/>
            <w:bottom w:val="none" w:sz="0" w:space="0" w:color="auto"/>
            <w:right w:val="none" w:sz="0" w:space="0" w:color="auto"/>
          </w:divBdr>
        </w:div>
        <w:div w:id="2518226">
          <w:marLeft w:val="0"/>
          <w:marRight w:val="0"/>
          <w:marTop w:val="0"/>
          <w:marBottom w:val="0"/>
          <w:divBdr>
            <w:top w:val="none" w:sz="0" w:space="0" w:color="auto"/>
            <w:left w:val="none" w:sz="0" w:space="0" w:color="auto"/>
            <w:bottom w:val="none" w:sz="0" w:space="0" w:color="auto"/>
            <w:right w:val="none" w:sz="0" w:space="0" w:color="auto"/>
          </w:divBdr>
        </w:div>
        <w:div w:id="1574462639">
          <w:marLeft w:val="0"/>
          <w:marRight w:val="0"/>
          <w:marTop w:val="0"/>
          <w:marBottom w:val="0"/>
          <w:divBdr>
            <w:top w:val="none" w:sz="0" w:space="0" w:color="auto"/>
            <w:left w:val="none" w:sz="0" w:space="0" w:color="auto"/>
            <w:bottom w:val="none" w:sz="0" w:space="0" w:color="auto"/>
            <w:right w:val="none" w:sz="0" w:space="0" w:color="auto"/>
          </w:divBdr>
        </w:div>
        <w:div w:id="608468140">
          <w:marLeft w:val="0"/>
          <w:marRight w:val="0"/>
          <w:marTop w:val="0"/>
          <w:marBottom w:val="0"/>
          <w:divBdr>
            <w:top w:val="none" w:sz="0" w:space="0" w:color="auto"/>
            <w:left w:val="none" w:sz="0" w:space="0" w:color="auto"/>
            <w:bottom w:val="none" w:sz="0" w:space="0" w:color="auto"/>
            <w:right w:val="none" w:sz="0" w:space="0" w:color="auto"/>
          </w:divBdr>
        </w:div>
        <w:div w:id="106967981">
          <w:marLeft w:val="0"/>
          <w:marRight w:val="0"/>
          <w:marTop w:val="0"/>
          <w:marBottom w:val="0"/>
          <w:divBdr>
            <w:top w:val="none" w:sz="0" w:space="0" w:color="auto"/>
            <w:left w:val="none" w:sz="0" w:space="0" w:color="auto"/>
            <w:bottom w:val="none" w:sz="0" w:space="0" w:color="auto"/>
            <w:right w:val="none" w:sz="0" w:space="0" w:color="auto"/>
          </w:divBdr>
        </w:div>
        <w:div w:id="2098162540">
          <w:marLeft w:val="0"/>
          <w:marRight w:val="0"/>
          <w:marTop w:val="0"/>
          <w:marBottom w:val="0"/>
          <w:divBdr>
            <w:top w:val="none" w:sz="0" w:space="0" w:color="auto"/>
            <w:left w:val="none" w:sz="0" w:space="0" w:color="auto"/>
            <w:bottom w:val="none" w:sz="0" w:space="0" w:color="auto"/>
            <w:right w:val="none" w:sz="0" w:space="0" w:color="auto"/>
          </w:divBdr>
        </w:div>
        <w:div w:id="732773704">
          <w:marLeft w:val="0"/>
          <w:marRight w:val="0"/>
          <w:marTop w:val="0"/>
          <w:marBottom w:val="0"/>
          <w:divBdr>
            <w:top w:val="none" w:sz="0" w:space="0" w:color="auto"/>
            <w:left w:val="none" w:sz="0" w:space="0" w:color="auto"/>
            <w:bottom w:val="none" w:sz="0" w:space="0" w:color="auto"/>
            <w:right w:val="none" w:sz="0" w:space="0" w:color="auto"/>
          </w:divBdr>
        </w:div>
        <w:div w:id="2094275014">
          <w:marLeft w:val="0"/>
          <w:marRight w:val="0"/>
          <w:marTop w:val="0"/>
          <w:marBottom w:val="0"/>
          <w:divBdr>
            <w:top w:val="none" w:sz="0" w:space="0" w:color="auto"/>
            <w:left w:val="none" w:sz="0" w:space="0" w:color="auto"/>
            <w:bottom w:val="none" w:sz="0" w:space="0" w:color="auto"/>
            <w:right w:val="none" w:sz="0" w:space="0" w:color="auto"/>
          </w:divBdr>
        </w:div>
        <w:div w:id="1468862095">
          <w:marLeft w:val="0"/>
          <w:marRight w:val="0"/>
          <w:marTop w:val="0"/>
          <w:marBottom w:val="0"/>
          <w:divBdr>
            <w:top w:val="none" w:sz="0" w:space="0" w:color="auto"/>
            <w:left w:val="none" w:sz="0" w:space="0" w:color="auto"/>
            <w:bottom w:val="none" w:sz="0" w:space="0" w:color="auto"/>
            <w:right w:val="none" w:sz="0" w:space="0" w:color="auto"/>
          </w:divBdr>
        </w:div>
        <w:div w:id="136724124">
          <w:marLeft w:val="0"/>
          <w:marRight w:val="0"/>
          <w:marTop w:val="0"/>
          <w:marBottom w:val="0"/>
          <w:divBdr>
            <w:top w:val="none" w:sz="0" w:space="0" w:color="auto"/>
            <w:left w:val="none" w:sz="0" w:space="0" w:color="auto"/>
            <w:bottom w:val="none" w:sz="0" w:space="0" w:color="auto"/>
            <w:right w:val="none" w:sz="0" w:space="0" w:color="auto"/>
          </w:divBdr>
        </w:div>
        <w:div w:id="26756686">
          <w:marLeft w:val="0"/>
          <w:marRight w:val="0"/>
          <w:marTop w:val="0"/>
          <w:marBottom w:val="0"/>
          <w:divBdr>
            <w:top w:val="none" w:sz="0" w:space="0" w:color="auto"/>
            <w:left w:val="none" w:sz="0" w:space="0" w:color="auto"/>
            <w:bottom w:val="none" w:sz="0" w:space="0" w:color="auto"/>
            <w:right w:val="none" w:sz="0" w:space="0" w:color="auto"/>
          </w:divBdr>
        </w:div>
        <w:div w:id="804617671">
          <w:marLeft w:val="0"/>
          <w:marRight w:val="0"/>
          <w:marTop w:val="0"/>
          <w:marBottom w:val="0"/>
          <w:divBdr>
            <w:top w:val="none" w:sz="0" w:space="0" w:color="auto"/>
            <w:left w:val="none" w:sz="0" w:space="0" w:color="auto"/>
            <w:bottom w:val="none" w:sz="0" w:space="0" w:color="auto"/>
            <w:right w:val="none" w:sz="0" w:space="0" w:color="auto"/>
          </w:divBdr>
        </w:div>
        <w:div w:id="1672559701">
          <w:marLeft w:val="0"/>
          <w:marRight w:val="0"/>
          <w:marTop w:val="0"/>
          <w:marBottom w:val="0"/>
          <w:divBdr>
            <w:top w:val="none" w:sz="0" w:space="0" w:color="auto"/>
            <w:left w:val="none" w:sz="0" w:space="0" w:color="auto"/>
            <w:bottom w:val="none" w:sz="0" w:space="0" w:color="auto"/>
            <w:right w:val="none" w:sz="0" w:space="0" w:color="auto"/>
          </w:divBdr>
        </w:div>
        <w:div w:id="373117872">
          <w:marLeft w:val="0"/>
          <w:marRight w:val="0"/>
          <w:marTop w:val="0"/>
          <w:marBottom w:val="0"/>
          <w:divBdr>
            <w:top w:val="none" w:sz="0" w:space="0" w:color="auto"/>
            <w:left w:val="none" w:sz="0" w:space="0" w:color="auto"/>
            <w:bottom w:val="none" w:sz="0" w:space="0" w:color="auto"/>
            <w:right w:val="none" w:sz="0" w:space="0" w:color="auto"/>
          </w:divBdr>
        </w:div>
        <w:div w:id="789129676">
          <w:marLeft w:val="0"/>
          <w:marRight w:val="0"/>
          <w:marTop w:val="0"/>
          <w:marBottom w:val="0"/>
          <w:divBdr>
            <w:top w:val="none" w:sz="0" w:space="0" w:color="auto"/>
            <w:left w:val="none" w:sz="0" w:space="0" w:color="auto"/>
            <w:bottom w:val="none" w:sz="0" w:space="0" w:color="auto"/>
            <w:right w:val="none" w:sz="0" w:space="0" w:color="auto"/>
          </w:divBdr>
        </w:div>
        <w:div w:id="376976059">
          <w:marLeft w:val="0"/>
          <w:marRight w:val="0"/>
          <w:marTop w:val="0"/>
          <w:marBottom w:val="0"/>
          <w:divBdr>
            <w:top w:val="none" w:sz="0" w:space="0" w:color="auto"/>
            <w:left w:val="none" w:sz="0" w:space="0" w:color="auto"/>
            <w:bottom w:val="none" w:sz="0" w:space="0" w:color="auto"/>
            <w:right w:val="none" w:sz="0" w:space="0" w:color="auto"/>
          </w:divBdr>
        </w:div>
        <w:div w:id="1329678158">
          <w:marLeft w:val="0"/>
          <w:marRight w:val="0"/>
          <w:marTop w:val="0"/>
          <w:marBottom w:val="0"/>
          <w:divBdr>
            <w:top w:val="none" w:sz="0" w:space="0" w:color="auto"/>
            <w:left w:val="none" w:sz="0" w:space="0" w:color="auto"/>
            <w:bottom w:val="none" w:sz="0" w:space="0" w:color="auto"/>
            <w:right w:val="none" w:sz="0" w:space="0" w:color="auto"/>
          </w:divBdr>
        </w:div>
        <w:div w:id="241531181">
          <w:marLeft w:val="0"/>
          <w:marRight w:val="0"/>
          <w:marTop w:val="0"/>
          <w:marBottom w:val="0"/>
          <w:divBdr>
            <w:top w:val="none" w:sz="0" w:space="0" w:color="auto"/>
            <w:left w:val="none" w:sz="0" w:space="0" w:color="auto"/>
            <w:bottom w:val="none" w:sz="0" w:space="0" w:color="auto"/>
            <w:right w:val="none" w:sz="0" w:space="0" w:color="auto"/>
          </w:divBdr>
        </w:div>
        <w:div w:id="1598514175">
          <w:marLeft w:val="0"/>
          <w:marRight w:val="0"/>
          <w:marTop w:val="0"/>
          <w:marBottom w:val="0"/>
          <w:divBdr>
            <w:top w:val="none" w:sz="0" w:space="0" w:color="auto"/>
            <w:left w:val="none" w:sz="0" w:space="0" w:color="auto"/>
            <w:bottom w:val="none" w:sz="0" w:space="0" w:color="auto"/>
            <w:right w:val="none" w:sz="0" w:space="0" w:color="auto"/>
          </w:divBdr>
        </w:div>
        <w:div w:id="1171531112">
          <w:marLeft w:val="0"/>
          <w:marRight w:val="0"/>
          <w:marTop w:val="0"/>
          <w:marBottom w:val="0"/>
          <w:divBdr>
            <w:top w:val="none" w:sz="0" w:space="0" w:color="auto"/>
            <w:left w:val="none" w:sz="0" w:space="0" w:color="auto"/>
            <w:bottom w:val="none" w:sz="0" w:space="0" w:color="auto"/>
            <w:right w:val="none" w:sz="0" w:space="0" w:color="auto"/>
          </w:divBdr>
        </w:div>
        <w:div w:id="124592049">
          <w:marLeft w:val="0"/>
          <w:marRight w:val="0"/>
          <w:marTop w:val="0"/>
          <w:marBottom w:val="0"/>
          <w:divBdr>
            <w:top w:val="none" w:sz="0" w:space="0" w:color="auto"/>
            <w:left w:val="none" w:sz="0" w:space="0" w:color="auto"/>
            <w:bottom w:val="none" w:sz="0" w:space="0" w:color="auto"/>
            <w:right w:val="none" w:sz="0" w:space="0" w:color="auto"/>
          </w:divBdr>
        </w:div>
      </w:divsChild>
    </w:div>
    <w:div w:id="1828207402">
      <w:bodyDiv w:val="1"/>
      <w:marLeft w:val="0"/>
      <w:marRight w:val="0"/>
      <w:marTop w:val="0"/>
      <w:marBottom w:val="0"/>
      <w:divBdr>
        <w:top w:val="none" w:sz="0" w:space="0" w:color="auto"/>
        <w:left w:val="none" w:sz="0" w:space="0" w:color="auto"/>
        <w:bottom w:val="none" w:sz="0" w:space="0" w:color="auto"/>
        <w:right w:val="none" w:sz="0" w:space="0" w:color="auto"/>
      </w:divBdr>
      <w:divsChild>
        <w:div w:id="11610936">
          <w:marLeft w:val="0"/>
          <w:marRight w:val="0"/>
          <w:marTop w:val="0"/>
          <w:marBottom w:val="0"/>
          <w:divBdr>
            <w:top w:val="none" w:sz="0" w:space="0" w:color="auto"/>
            <w:left w:val="none" w:sz="0" w:space="0" w:color="auto"/>
            <w:bottom w:val="none" w:sz="0" w:space="0" w:color="auto"/>
            <w:right w:val="none" w:sz="0" w:space="0" w:color="auto"/>
          </w:divBdr>
        </w:div>
        <w:div w:id="507644819">
          <w:marLeft w:val="0"/>
          <w:marRight w:val="0"/>
          <w:marTop w:val="0"/>
          <w:marBottom w:val="0"/>
          <w:divBdr>
            <w:top w:val="none" w:sz="0" w:space="0" w:color="auto"/>
            <w:left w:val="none" w:sz="0" w:space="0" w:color="auto"/>
            <w:bottom w:val="none" w:sz="0" w:space="0" w:color="auto"/>
            <w:right w:val="none" w:sz="0" w:space="0" w:color="auto"/>
          </w:divBdr>
        </w:div>
        <w:div w:id="51849962">
          <w:marLeft w:val="0"/>
          <w:marRight w:val="0"/>
          <w:marTop w:val="0"/>
          <w:marBottom w:val="0"/>
          <w:divBdr>
            <w:top w:val="none" w:sz="0" w:space="0" w:color="auto"/>
            <w:left w:val="none" w:sz="0" w:space="0" w:color="auto"/>
            <w:bottom w:val="none" w:sz="0" w:space="0" w:color="auto"/>
            <w:right w:val="none" w:sz="0" w:space="0" w:color="auto"/>
          </w:divBdr>
        </w:div>
        <w:div w:id="841628180">
          <w:marLeft w:val="0"/>
          <w:marRight w:val="0"/>
          <w:marTop w:val="0"/>
          <w:marBottom w:val="0"/>
          <w:divBdr>
            <w:top w:val="none" w:sz="0" w:space="0" w:color="auto"/>
            <w:left w:val="none" w:sz="0" w:space="0" w:color="auto"/>
            <w:bottom w:val="none" w:sz="0" w:space="0" w:color="auto"/>
            <w:right w:val="none" w:sz="0" w:space="0" w:color="auto"/>
          </w:divBdr>
        </w:div>
        <w:div w:id="138613346">
          <w:marLeft w:val="0"/>
          <w:marRight w:val="0"/>
          <w:marTop w:val="0"/>
          <w:marBottom w:val="0"/>
          <w:divBdr>
            <w:top w:val="none" w:sz="0" w:space="0" w:color="auto"/>
            <w:left w:val="none" w:sz="0" w:space="0" w:color="auto"/>
            <w:bottom w:val="none" w:sz="0" w:space="0" w:color="auto"/>
            <w:right w:val="none" w:sz="0" w:space="0" w:color="auto"/>
          </w:divBdr>
        </w:div>
        <w:div w:id="1342851363">
          <w:marLeft w:val="0"/>
          <w:marRight w:val="0"/>
          <w:marTop w:val="0"/>
          <w:marBottom w:val="0"/>
          <w:divBdr>
            <w:top w:val="none" w:sz="0" w:space="0" w:color="auto"/>
            <w:left w:val="none" w:sz="0" w:space="0" w:color="auto"/>
            <w:bottom w:val="none" w:sz="0" w:space="0" w:color="auto"/>
            <w:right w:val="none" w:sz="0" w:space="0" w:color="auto"/>
          </w:divBdr>
        </w:div>
        <w:div w:id="707418465">
          <w:marLeft w:val="0"/>
          <w:marRight w:val="0"/>
          <w:marTop w:val="0"/>
          <w:marBottom w:val="0"/>
          <w:divBdr>
            <w:top w:val="none" w:sz="0" w:space="0" w:color="auto"/>
            <w:left w:val="none" w:sz="0" w:space="0" w:color="auto"/>
            <w:bottom w:val="none" w:sz="0" w:space="0" w:color="auto"/>
            <w:right w:val="none" w:sz="0" w:space="0" w:color="auto"/>
          </w:divBdr>
        </w:div>
        <w:div w:id="2073382814">
          <w:marLeft w:val="0"/>
          <w:marRight w:val="0"/>
          <w:marTop w:val="0"/>
          <w:marBottom w:val="0"/>
          <w:divBdr>
            <w:top w:val="none" w:sz="0" w:space="0" w:color="auto"/>
            <w:left w:val="none" w:sz="0" w:space="0" w:color="auto"/>
            <w:bottom w:val="none" w:sz="0" w:space="0" w:color="auto"/>
            <w:right w:val="none" w:sz="0" w:space="0" w:color="auto"/>
          </w:divBdr>
        </w:div>
        <w:div w:id="1164780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hyperlink" Target="https://www.scopus.com/inward/record.uri?eid=2-s2.0-85065323357&amp;partnerID=40&amp;md5=caad586e1f3230964d358dac1dcd4e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scopus.com/inward/record.uri?eid=2-s2.0-85019958409&amp;partnerID=40&amp;md5=e833f70da20b1d969fe6df4a41b8e844" TargetMode="External"/><Relationship Id="rId2" Type="http://schemas.openxmlformats.org/officeDocument/2006/relationships/numbering" Target="numbering.xml"/><Relationship Id="rId16" Type="http://schemas.openxmlformats.org/officeDocument/2006/relationships/hyperlink" Target="https://www.scopus.com/inward/record.uri?eid=2-s2.0-85019893339&amp;partnerID=40&amp;md5=178e67101ced3266c77762b44e108f9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087C5-182B-4C44-A003-D85FE34CC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7548</Words>
  <Characters>43029</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DELL</cp:lastModifiedBy>
  <cp:revision>4</cp:revision>
  <cp:lastPrinted>2024-10-18T09:27:00Z</cp:lastPrinted>
  <dcterms:created xsi:type="dcterms:W3CDTF">2024-10-30T03:42:00Z</dcterms:created>
  <dcterms:modified xsi:type="dcterms:W3CDTF">2024-10-30T03:48:00Z</dcterms:modified>
</cp:coreProperties>
</file>